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34270" w14:textId="13FC986F"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3D3B101E"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 xml:space="preserve">Realizace </w:t>
      </w:r>
      <w:r w:rsidR="0015569C">
        <w:rPr>
          <w:b/>
          <w:bCs/>
          <w:sz w:val="24"/>
          <w:szCs w:val="24"/>
          <w:lang w:val="cs-CZ"/>
        </w:rPr>
        <w:t>projektu</w:t>
      </w:r>
      <w:r w:rsidR="0015569C" w:rsidRPr="00521BB4">
        <w:rPr>
          <w:b/>
          <w:bCs/>
          <w:sz w:val="24"/>
          <w:szCs w:val="24"/>
          <w:lang w:val="cs-CZ"/>
        </w:rPr>
        <w:t xml:space="preserve"> </w:t>
      </w:r>
      <w:r w:rsidR="00090E37" w:rsidRPr="00521BB4">
        <w:rPr>
          <w:b/>
          <w:bCs/>
          <w:sz w:val="24"/>
          <w:szCs w:val="24"/>
          <w:lang w:val="cs-CZ"/>
        </w:rPr>
        <w:t>EPC II – energetické úspory Středočeského kraje – soubor</w:t>
      </w:r>
    </w:p>
    <w:p w14:paraId="6777666B" w14:textId="76503810" w:rsidR="00733E2C" w:rsidRPr="00521BB4" w:rsidRDefault="00090E37" w:rsidP="00090E37">
      <w:pPr>
        <w:jc w:val="center"/>
        <w:rPr>
          <w:lang w:val="cs-CZ"/>
        </w:rPr>
      </w:pPr>
      <w:r w:rsidRPr="00521BB4">
        <w:rPr>
          <w:b/>
          <w:bCs/>
          <w:sz w:val="24"/>
          <w:szCs w:val="24"/>
          <w:lang w:val="cs-CZ"/>
        </w:rPr>
        <w:t xml:space="preserve"> objektů č. </w:t>
      </w:r>
      <w:bookmarkEnd w:id="0"/>
      <w:r w:rsidR="00AF345D">
        <w:rPr>
          <w:b/>
          <w:bCs/>
          <w:sz w:val="24"/>
          <w:szCs w:val="24"/>
          <w:lang w:val="cs-CZ"/>
        </w:rPr>
        <w:t>2</w:t>
      </w:r>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7D91A1B7" w:rsidR="003F0C2B" w:rsidRPr="004334CC" w:rsidRDefault="00025C0A" w:rsidP="003F0C2B">
      <w:pPr>
        <w:jc w:val="center"/>
        <w:rPr>
          <w:b/>
          <w:bCs/>
        </w:rPr>
      </w:pPr>
      <w:r>
        <w:rPr>
          <w:b/>
          <w:bCs/>
          <w:lang w:val="cs-CZ"/>
        </w:rPr>
        <w:t>12585</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JUDr. Tomáš Uríček</w:t>
            </w:r>
          </w:p>
        </w:tc>
      </w:tr>
      <w:tr w:rsidR="003F0C2B" w:rsidRPr="00521BB4"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521BB4" w:rsidRDefault="003F0C2B" w:rsidP="003F0C2B">
            <w:pPr>
              <w:rPr>
                <w:lang w:val="cs-CZ"/>
              </w:rPr>
            </w:pPr>
          </w:p>
          <w:p w14:paraId="26FB4421" w14:textId="408A48B2" w:rsidR="003F0C2B" w:rsidRPr="00521BB4" w:rsidRDefault="005B7DAA" w:rsidP="00FD7620">
            <w:pPr>
              <w:pStyle w:val="Odsekzoznamu"/>
              <w:ind w:left="1416"/>
              <w:jc w:val="center"/>
              <w:rPr>
                <w:rFonts w:ascii="Cambria" w:eastAsiaTheme="minorHAnsi" w:hAnsi="Cambria" w:cstheme="minorBidi"/>
                <w:szCs w:val="24"/>
                <w:lang w:val="cs-CZ" w:eastAsia="en-US"/>
              </w:rPr>
            </w:pPr>
            <w:r>
              <w:rPr>
                <w:rFonts w:ascii="Cambria" w:eastAsiaTheme="minorHAnsi" w:hAnsi="Cambria" w:cstheme="minorBidi"/>
                <w:szCs w:val="24"/>
                <w:lang w:val="cs-CZ" w:eastAsia="en-US"/>
              </w:rPr>
              <w:t>Rada kraje na základ</w:t>
            </w:r>
            <w:r w:rsidR="00FD7620">
              <w:rPr>
                <w:rFonts w:ascii="Cambria" w:eastAsiaTheme="minorHAnsi" w:hAnsi="Cambria" w:cstheme="minorBidi"/>
                <w:szCs w:val="24"/>
                <w:lang w:val="cs-CZ" w:eastAsia="en-US"/>
              </w:rPr>
              <w:t>ě</w:t>
            </w:r>
            <w:r>
              <w:rPr>
                <w:rFonts w:ascii="Cambria" w:eastAsiaTheme="minorHAnsi" w:hAnsi="Cambria" w:cstheme="minorBidi"/>
                <w:szCs w:val="24"/>
                <w:lang w:val="cs-CZ" w:eastAsia="en-US"/>
              </w:rPr>
              <w:t xml:space="preserve"> </w:t>
            </w:r>
            <w:r w:rsidRPr="005B7DAA">
              <w:rPr>
                <w:rFonts w:ascii="Cambria" w:eastAsiaTheme="minorHAnsi" w:hAnsi="Cambria" w:cstheme="minorBidi"/>
                <w:szCs w:val="24"/>
                <w:lang w:val="cs-CZ" w:eastAsia="en-US"/>
              </w:rPr>
              <w:t xml:space="preserve">Usnesení č. </w:t>
            </w:r>
            <w:r w:rsidR="00025C0A" w:rsidRPr="00025C0A">
              <w:rPr>
                <w:rFonts w:ascii="Cambria" w:eastAsiaTheme="minorHAnsi" w:hAnsi="Cambria" w:cstheme="minorBidi"/>
                <w:szCs w:val="24"/>
                <w:lang w:val="cs-CZ" w:eastAsia="en-US"/>
              </w:rPr>
              <w:t>053-25/2023/RK ze dne 22.6.2023</w:t>
            </w:r>
            <w:r w:rsidR="00025C0A" w:rsidRPr="00025C0A">
              <w:rPr>
                <w:rFonts w:ascii="Cambria" w:eastAsiaTheme="minorHAnsi" w:hAnsi="Cambria" w:cstheme="minorBidi"/>
                <w:szCs w:val="24"/>
                <w:highlight w:val="yellow"/>
                <w:lang w:val="cs-CZ" w:eastAsia="en-US"/>
              </w:rPr>
              <w:t xml:space="preserve"> </w:t>
            </w:r>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3"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67A5D1E5" w14:textId="78F6DEA8" w:rsidR="00025C0A" w:rsidRDefault="003F0C2B">
      <w:pPr>
        <w:pStyle w:val="Obsah1"/>
        <w:rPr>
          <w:rFonts w:asciiTheme="minorHAnsi" w:eastAsiaTheme="minorEastAsia" w:hAnsiTheme="minorHAnsi" w:cstheme="minorBidi"/>
          <w:b w:val="0"/>
          <w:bCs w:val="0"/>
          <w:caps w:val="0"/>
          <w:kern w:val="2"/>
          <w:sz w:val="22"/>
          <w:szCs w:val="22"/>
          <w:lang w:eastAsia="sk-SK"/>
          <w14:ligatures w14:val="standardContextual"/>
        </w:rPr>
      </w:pPr>
      <w:r w:rsidRPr="00521BB4">
        <w:rPr>
          <w:noProof w:val="0"/>
          <w:lang w:val="cs-CZ"/>
        </w:rPr>
        <w:fldChar w:fldCharType="begin"/>
      </w:r>
      <w:r w:rsidRPr="00521BB4">
        <w:rPr>
          <w:noProof w:val="0"/>
          <w:lang w:val="cs-CZ"/>
        </w:rPr>
        <w:instrText xml:space="preserve"> TOC \o "1-3" \h \z \u </w:instrText>
      </w:r>
      <w:r w:rsidRPr="00521BB4">
        <w:rPr>
          <w:noProof w:val="0"/>
          <w:lang w:val="cs-CZ"/>
        </w:rPr>
        <w:fldChar w:fldCharType="separate"/>
      </w:r>
      <w:hyperlink w:anchor="_Toc138833462" w:history="1">
        <w:r w:rsidR="00025C0A" w:rsidRPr="00FA5EF3">
          <w:rPr>
            <w:rStyle w:val="Hypertextovprepojenie"/>
            <w14:scene3d>
              <w14:camera w14:prst="orthographicFront"/>
              <w14:lightRig w14:rig="threePt" w14:dir="t">
                <w14:rot w14:lat="0" w14:lon="0" w14:rev="0"/>
              </w14:lightRig>
            </w14:scene3d>
          </w:rPr>
          <w:t>ČÁST A</w:t>
        </w:r>
        <w:r w:rsidR="00025C0A">
          <w:rPr>
            <w:rFonts w:asciiTheme="minorHAnsi" w:eastAsiaTheme="minorEastAsia" w:hAnsiTheme="minorHAnsi" w:cstheme="minorBidi"/>
            <w:b w:val="0"/>
            <w:bCs w:val="0"/>
            <w:caps w:val="0"/>
            <w:kern w:val="2"/>
            <w:sz w:val="22"/>
            <w:szCs w:val="22"/>
            <w:lang w:eastAsia="sk-SK"/>
            <w14:ligatures w14:val="standardContextual"/>
          </w:rPr>
          <w:tab/>
        </w:r>
        <w:r w:rsidR="00025C0A" w:rsidRPr="00FA5EF3">
          <w:rPr>
            <w:rStyle w:val="Hypertextovprepojenie"/>
          </w:rPr>
          <w:t>Pokyny pro dodavatele</w:t>
        </w:r>
        <w:r w:rsidR="00025C0A">
          <w:rPr>
            <w:webHidden/>
          </w:rPr>
          <w:tab/>
        </w:r>
        <w:r w:rsidR="00025C0A">
          <w:rPr>
            <w:webHidden/>
          </w:rPr>
          <w:fldChar w:fldCharType="begin"/>
        </w:r>
        <w:r w:rsidR="00025C0A">
          <w:rPr>
            <w:webHidden/>
          </w:rPr>
          <w:instrText xml:space="preserve"> PAGEREF _Toc138833462 \h </w:instrText>
        </w:r>
        <w:r w:rsidR="00025C0A">
          <w:rPr>
            <w:webHidden/>
          </w:rPr>
        </w:r>
        <w:r w:rsidR="00025C0A">
          <w:rPr>
            <w:webHidden/>
          </w:rPr>
          <w:fldChar w:fldCharType="separate"/>
        </w:r>
        <w:r w:rsidR="00025C0A">
          <w:rPr>
            <w:webHidden/>
          </w:rPr>
          <w:t>4</w:t>
        </w:r>
        <w:r w:rsidR="00025C0A">
          <w:rPr>
            <w:webHidden/>
          </w:rPr>
          <w:fldChar w:fldCharType="end"/>
        </w:r>
      </w:hyperlink>
    </w:p>
    <w:p w14:paraId="5F723E9E" w14:textId="4721D40A" w:rsidR="00025C0A" w:rsidRDefault="00946E31">
      <w:pPr>
        <w:pStyle w:val="Obsah2"/>
        <w:rPr>
          <w:rFonts w:asciiTheme="minorHAnsi" w:eastAsiaTheme="minorEastAsia" w:hAnsiTheme="minorHAnsi" w:cstheme="minorBidi"/>
          <w:b w:val="0"/>
          <w:smallCaps w:val="0"/>
          <w:kern w:val="2"/>
          <w:sz w:val="22"/>
          <w:szCs w:val="22"/>
          <w:lang w:eastAsia="sk-SK"/>
          <w14:ligatures w14:val="standardContextual"/>
        </w:rPr>
      </w:pPr>
      <w:hyperlink w:anchor="_Toc138833463" w:history="1">
        <w:r w:rsidR="00025C0A" w:rsidRPr="00FA5EF3">
          <w:rPr>
            <w:rStyle w:val="Hypertextovprepojenie"/>
            <w:lang w:val="cs-CZ"/>
          </w:rPr>
          <w:t>ODDÍL 1</w:t>
        </w:r>
        <w:r w:rsidR="00025C0A">
          <w:rPr>
            <w:rFonts w:asciiTheme="minorHAnsi" w:eastAsiaTheme="minorEastAsia" w:hAnsiTheme="minorHAnsi" w:cstheme="minorBidi"/>
            <w:b w:val="0"/>
            <w:smallCaps w:val="0"/>
            <w:kern w:val="2"/>
            <w:sz w:val="22"/>
            <w:szCs w:val="22"/>
            <w:lang w:eastAsia="sk-SK"/>
            <w14:ligatures w14:val="standardContextual"/>
          </w:rPr>
          <w:tab/>
        </w:r>
        <w:r w:rsidR="00025C0A" w:rsidRPr="00FA5EF3">
          <w:rPr>
            <w:rStyle w:val="Hypertextovprepojenie"/>
            <w:lang w:val="cs-CZ"/>
          </w:rPr>
          <w:t>ZÁKLADNÍ INFORMACE</w:t>
        </w:r>
        <w:r w:rsidR="00025C0A">
          <w:rPr>
            <w:webHidden/>
          </w:rPr>
          <w:tab/>
        </w:r>
        <w:r w:rsidR="00025C0A">
          <w:rPr>
            <w:webHidden/>
          </w:rPr>
          <w:fldChar w:fldCharType="begin"/>
        </w:r>
        <w:r w:rsidR="00025C0A">
          <w:rPr>
            <w:webHidden/>
          </w:rPr>
          <w:instrText xml:space="preserve"> PAGEREF _Toc138833463 \h </w:instrText>
        </w:r>
        <w:r w:rsidR="00025C0A">
          <w:rPr>
            <w:webHidden/>
          </w:rPr>
        </w:r>
        <w:r w:rsidR="00025C0A">
          <w:rPr>
            <w:webHidden/>
          </w:rPr>
          <w:fldChar w:fldCharType="separate"/>
        </w:r>
        <w:r w:rsidR="00025C0A">
          <w:rPr>
            <w:webHidden/>
          </w:rPr>
          <w:t>4</w:t>
        </w:r>
        <w:r w:rsidR="00025C0A">
          <w:rPr>
            <w:webHidden/>
          </w:rPr>
          <w:fldChar w:fldCharType="end"/>
        </w:r>
      </w:hyperlink>
    </w:p>
    <w:p w14:paraId="3CD919FA" w14:textId="5FCF4AB6" w:rsidR="00025C0A" w:rsidRDefault="00946E31">
      <w:pPr>
        <w:pStyle w:val="Obsah3"/>
        <w:rPr>
          <w:rFonts w:eastAsiaTheme="minorEastAsia"/>
          <w:i w:val="0"/>
          <w:iCs w:val="0"/>
          <w:noProof/>
          <w:kern w:val="2"/>
          <w:sz w:val="22"/>
          <w:szCs w:val="22"/>
          <w:lang w:eastAsia="sk-SK"/>
          <w14:ligatures w14:val="standardContextual"/>
        </w:rPr>
      </w:pPr>
      <w:hyperlink w:anchor="_Toc138833464" w:history="1">
        <w:r w:rsidR="00025C0A" w:rsidRPr="00FA5EF3">
          <w:rPr>
            <w:rStyle w:val="Hypertextovprepojenie"/>
            <w:rFonts w:cs="Times New Roman"/>
            <w:noProof/>
          </w:rPr>
          <w:t>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Identifikační údaje zadavatele</w:t>
        </w:r>
        <w:r w:rsidR="00025C0A">
          <w:rPr>
            <w:noProof/>
            <w:webHidden/>
          </w:rPr>
          <w:tab/>
        </w:r>
        <w:r w:rsidR="00025C0A">
          <w:rPr>
            <w:noProof/>
            <w:webHidden/>
          </w:rPr>
          <w:fldChar w:fldCharType="begin"/>
        </w:r>
        <w:r w:rsidR="00025C0A">
          <w:rPr>
            <w:noProof/>
            <w:webHidden/>
          </w:rPr>
          <w:instrText xml:space="preserve"> PAGEREF _Toc138833464 \h </w:instrText>
        </w:r>
        <w:r w:rsidR="00025C0A">
          <w:rPr>
            <w:noProof/>
            <w:webHidden/>
          </w:rPr>
        </w:r>
        <w:r w:rsidR="00025C0A">
          <w:rPr>
            <w:noProof/>
            <w:webHidden/>
          </w:rPr>
          <w:fldChar w:fldCharType="separate"/>
        </w:r>
        <w:r w:rsidR="00025C0A">
          <w:rPr>
            <w:noProof/>
            <w:webHidden/>
          </w:rPr>
          <w:t>4</w:t>
        </w:r>
        <w:r w:rsidR="00025C0A">
          <w:rPr>
            <w:noProof/>
            <w:webHidden/>
          </w:rPr>
          <w:fldChar w:fldCharType="end"/>
        </w:r>
      </w:hyperlink>
    </w:p>
    <w:p w14:paraId="6FC658D8" w14:textId="4767A948" w:rsidR="00025C0A" w:rsidRDefault="00946E31">
      <w:pPr>
        <w:pStyle w:val="Obsah3"/>
        <w:rPr>
          <w:rFonts w:eastAsiaTheme="minorEastAsia"/>
          <w:i w:val="0"/>
          <w:iCs w:val="0"/>
          <w:noProof/>
          <w:kern w:val="2"/>
          <w:sz w:val="22"/>
          <w:szCs w:val="22"/>
          <w:lang w:eastAsia="sk-SK"/>
          <w14:ligatures w14:val="standardContextual"/>
        </w:rPr>
      </w:pPr>
      <w:hyperlink w:anchor="_Toc138833465" w:history="1">
        <w:r w:rsidR="00025C0A" w:rsidRPr="00FA5EF3">
          <w:rPr>
            <w:rStyle w:val="Hypertextovprepojenie"/>
            <w:rFonts w:cs="Times New Roman"/>
            <w:noProof/>
          </w:rPr>
          <w:t>2</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Označení osoby, která vypracovala část zadávací dokumentace a předběžné tržní konzultace</w:t>
        </w:r>
        <w:r w:rsidR="00025C0A">
          <w:rPr>
            <w:noProof/>
            <w:webHidden/>
          </w:rPr>
          <w:tab/>
        </w:r>
        <w:r w:rsidR="00025C0A">
          <w:rPr>
            <w:noProof/>
            <w:webHidden/>
          </w:rPr>
          <w:fldChar w:fldCharType="begin"/>
        </w:r>
        <w:r w:rsidR="00025C0A">
          <w:rPr>
            <w:noProof/>
            <w:webHidden/>
          </w:rPr>
          <w:instrText xml:space="preserve"> PAGEREF _Toc138833465 \h </w:instrText>
        </w:r>
        <w:r w:rsidR="00025C0A">
          <w:rPr>
            <w:noProof/>
            <w:webHidden/>
          </w:rPr>
        </w:r>
        <w:r w:rsidR="00025C0A">
          <w:rPr>
            <w:noProof/>
            <w:webHidden/>
          </w:rPr>
          <w:fldChar w:fldCharType="separate"/>
        </w:r>
        <w:r w:rsidR="00025C0A">
          <w:rPr>
            <w:noProof/>
            <w:webHidden/>
          </w:rPr>
          <w:t>4</w:t>
        </w:r>
        <w:r w:rsidR="00025C0A">
          <w:rPr>
            <w:noProof/>
            <w:webHidden/>
          </w:rPr>
          <w:fldChar w:fldCharType="end"/>
        </w:r>
      </w:hyperlink>
    </w:p>
    <w:p w14:paraId="274B4C2F" w14:textId="2916056F" w:rsidR="00025C0A" w:rsidRDefault="00946E31">
      <w:pPr>
        <w:pStyle w:val="Obsah3"/>
        <w:rPr>
          <w:rFonts w:eastAsiaTheme="minorEastAsia"/>
          <w:i w:val="0"/>
          <w:iCs w:val="0"/>
          <w:noProof/>
          <w:kern w:val="2"/>
          <w:sz w:val="22"/>
          <w:szCs w:val="22"/>
          <w:lang w:eastAsia="sk-SK"/>
          <w14:ligatures w14:val="standardContextual"/>
        </w:rPr>
      </w:pPr>
      <w:hyperlink w:anchor="_Toc138833466" w:history="1">
        <w:r w:rsidR="00025C0A" w:rsidRPr="00FA5EF3">
          <w:rPr>
            <w:rStyle w:val="Hypertextovprepojenie"/>
            <w:rFonts w:cs="Times New Roman"/>
            <w:noProof/>
          </w:rPr>
          <w:t>3</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Předmět veřejné zakázky</w:t>
        </w:r>
        <w:r w:rsidR="00025C0A">
          <w:rPr>
            <w:noProof/>
            <w:webHidden/>
          </w:rPr>
          <w:tab/>
        </w:r>
        <w:r w:rsidR="00025C0A">
          <w:rPr>
            <w:noProof/>
            <w:webHidden/>
          </w:rPr>
          <w:fldChar w:fldCharType="begin"/>
        </w:r>
        <w:r w:rsidR="00025C0A">
          <w:rPr>
            <w:noProof/>
            <w:webHidden/>
          </w:rPr>
          <w:instrText xml:space="preserve"> PAGEREF _Toc138833466 \h </w:instrText>
        </w:r>
        <w:r w:rsidR="00025C0A">
          <w:rPr>
            <w:noProof/>
            <w:webHidden/>
          </w:rPr>
        </w:r>
        <w:r w:rsidR="00025C0A">
          <w:rPr>
            <w:noProof/>
            <w:webHidden/>
          </w:rPr>
          <w:fldChar w:fldCharType="separate"/>
        </w:r>
        <w:r w:rsidR="00025C0A">
          <w:rPr>
            <w:noProof/>
            <w:webHidden/>
          </w:rPr>
          <w:t>5</w:t>
        </w:r>
        <w:r w:rsidR="00025C0A">
          <w:rPr>
            <w:noProof/>
            <w:webHidden/>
          </w:rPr>
          <w:fldChar w:fldCharType="end"/>
        </w:r>
      </w:hyperlink>
    </w:p>
    <w:p w14:paraId="0EB66857" w14:textId="2FBD2165" w:rsidR="00025C0A" w:rsidRDefault="00946E31">
      <w:pPr>
        <w:pStyle w:val="Obsah3"/>
        <w:rPr>
          <w:rFonts w:eastAsiaTheme="minorEastAsia"/>
          <w:i w:val="0"/>
          <w:iCs w:val="0"/>
          <w:noProof/>
          <w:kern w:val="2"/>
          <w:sz w:val="22"/>
          <w:szCs w:val="22"/>
          <w:lang w:eastAsia="sk-SK"/>
          <w14:ligatures w14:val="standardContextual"/>
        </w:rPr>
      </w:pPr>
      <w:hyperlink w:anchor="_Toc138833467" w:history="1">
        <w:r w:rsidR="00025C0A" w:rsidRPr="00FA5EF3">
          <w:rPr>
            <w:rStyle w:val="Hypertextovprepojenie"/>
            <w:rFonts w:cs="Times New Roman"/>
            <w:noProof/>
          </w:rPr>
          <w:t>4</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Komplexnost dodávky a její nedělitelnost</w:t>
        </w:r>
        <w:r w:rsidR="00025C0A">
          <w:rPr>
            <w:noProof/>
            <w:webHidden/>
          </w:rPr>
          <w:tab/>
        </w:r>
        <w:r w:rsidR="00025C0A">
          <w:rPr>
            <w:noProof/>
            <w:webHidden/>
          </w:rPr>
          <w:fldChar w:fldCharType="begin"/>
        </w:r>
        <w:r w:rsidR="00025C0A">
          <w:rPr>
            <w:noProof/>
            <w:webHidden/>
          </w:rPr>
          <w:instrText xml:space="preserve"> PAGEREF _Toc138833467 \h </w:instrText>
        </w:r>
        <w:r w:rsidR="00025C0A">
          <w:rPr>
            <w:noProof/>
            <w:webHidden/>
          </w:rPr>
        </w:r>
        <w:r w:rsidR="00025C0A">
          <w:rPr>
            <w:noProof/>
            <w:webHidden/>
          </w:rPr>
          <w:fldChar w:fldCharType="separate"/>
        </w:r>
        <w:r w:rsidR="00025C0A">
          <w:rPr>
            <w:noProof/>
            <w:webHidden/>
          </w:rPr>
          <w:t>5</w:t>
        </w:r>
        <w:r w:rsidR="00025C0A">
          <w:rPr>
            <w:noProof/>
            <w:webHidden/>
          </w:rPr>
          <w:fldChar w:fldCharType="end"/>
        </w:r>
      </w:hyperlink>
    </w:p>
    <w:p w14:paraId="06CD8D1A" w14:textId="10787A56" w:rsidR="00025C0A" w:rsidRDefault="00946E31">
      <w:pPr>
        <w:pStyle w:val="Obsah3"/>
        <w:rPr>
          <w:rFonts w:eastAsiaTheme="minorEastAsia"/>
          <w:i w:val="0"/>
          <w:iCs w:val="0"/>
          <w:noProof/>
          <w:kern w:val="2"/>
          <w:sz w:val="22"/>
          <w:szCs w:val="22"/>
          <w:lang w:eastAsia="sk-SK"/>
          <w14:ligatures w14:val="standardContextual"/>
        </w:rPr>
      </w:pPr>
      <w:hyperlink w:anchor="_Toc138833468" w:history="1">
        <w:r w:rsidR="00025C0A" w:rsidRPr="00FA5EF3">
          <w:rPr>
            <w:rStyle w:val="Hypertextovprepojenie"/>
            <w:rFonts w:cs="Times New Roman"/>
            <w:noProof/>
          </w:rPr>
          <w:t>5</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Zdroj finančních prostředků</w:t>
        </w:r>
        <w:r w:rsidR="00025C0A">
          <w:rPr>
            <w:noProof/>
            <w:webHidden/>
          </w:rPr>
          <w:tab/>
        </w:r>
        <w:r w:rsidR="00025C0A">
          <w:rPr>
            <w:noProof/>
            <w:webHidden/>
          </w:rPr>
          <w:fldChar w:fldCharType="begin"/>
        </w:r>
        <w:r w:rsidR="00025C0A">
          <w:rPr>
            <w:noProof/>
            <w:webHidden/>
          </w:rPr>
          <w:instrText xml:space="preserve"> PAGEREF _Toc138833468 \h </w:instrText>
        </w:r>
        <w:r w:rsidR="00025C0A">
          <w:rPr>
            <w:noProof/>
            <w:webHidden/>
          </w:rPr>
        </w:r>
        <w:r w:rsidR="00025C0A">
          <w:rPr>
            <w:noProof/>
            <w:webHidden/>
          </w:rPr>
          <w:fldChar w:fldCharType="separate"/>
        </w:r>
        <w:r w:rsidR="00025C0A">
          <w:rPr>
            <w:noProof/>
            <w:webHidden/>
          </w:rPr>
          <w:t>5</w:t>
        </w:r>
        <w:r w:rsidR="00025C0A">
          <w:rPr>
            <w:noProof/>
            <w:webHidden/>
          </w:rPr>
          <w:fldChar w:fldCharType="end"/>
        </w:r>
      </w:hyperlink>
    </w:p>
    <w:p w14:paraId="16AADA77" w14:textId="0E6858CE" w:rsidR="00025C0A" w:rsidRDefault="00946E31">
      <w:pPr>
        <w:pStyle w:val="Obsah3"/>
        <w:rPr>
          <w:rFonts w:eastAsiaTheme="minorEastAsia"/>
          <w:i w:val="0"/>
          <w:iCs w:val="0"/>
          <w:noProof/>
          <w:kern w:val="2"/>
          <w:sz w:val="22"/>
          <w:szCs w:val="22"/>
          <w:lang w:eastAsia="sk-SK"/>
          <w14:ligatures w14:val="standardContextual"/>
        </w:rPr>
      </w:pPr>
      <w:hyperlink w:anchor="_Toc138833469" w:history="1">
        <w:r w:rsidR="00025C0A" w:rsidRPr="00FA5EF3">
          <w:rPr>
            <w:rStyle w:val="Hypertextovprepojenie"/>
            <w:rFonts w:cs="Times New Roman"/>
            <w:noProof/>
          </w:rPr>
          <w:t>6</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Smlouva</w:t>
        </w:r>
        <w:r w:rsidR="00025C0A">
          <w:rPr>
            <w:noProof/>
            <w:webHidden/>
          </w:rPr>
          <w:tab/>
        </w:r>
        <w:r w:rsidR="00025C0A">
          <w:rPr>
            <w:noProof/>
            <w:webHidden/>
          </w:rPr>
          <w:fldChar w:fldCharType="begin"/>
        </w:r>
        <w:r w:rsidR="00025C0A">
          <w:rPr>
            <w:noProof/>
            <w:webHidden/>
          </w:rPr>
          <w:instrText xml:space="preserve"> PAGEREF _Toc138833469 \h </w:instrText>
        </w:r>
        <w:r w:rsidR="00025C0A">
          <w:rPr>
            <w:noProof/>
            <w:webHidden/>
          </w:rPr>
        </w:r>
        <w:r w:rsidR="00025C0A">
          <w:rPr>
            <w:noProof/>
            <w:webHidden/>
          </w:rPr>
          <w:fldChar w:fldCharType="separate"/>
        </w:r>
        <w:r w:rsidR="00025C0A">
          <w:rPr>
            <w:noProof/>
            <w:webHidden/>
          </w:rPr>
          <w:t>5</w:t>
        </w:r>
        <w:r w:rsidR="00025C0A">
          <w:rPr>
            <w:noProof/>
            <w:webHidden/>
          </w:rPr>
          <w:fldChar w:fldCharType="end"/>
        </w:r>
      </w:hyperlink>
    </w:p>
    <w:p w14:paraId="338BCDAA" w14:textId="5478496D" w:rsidR="00025C0A" w:rsidRDefault="00946E31">
      <w:pPr>
        <w:pStyle w:val="Obsah3"/>
        <w:rPr>
          <w:rFonts w:eastAsiaTheme="minorEastAsia"/>
          <w:i w:val="0"/>
          <w:iCs w:val="0"/>
          <w:noProof/>
          <w:kern w:val="2"/>
          <w:sz w:val="22"/>
          <w:szCs w:val="22"/>
          <w:lang w:eastAsia="sk-SK"/>
          <w14:ligatures w14:val="standardContextual"/>
        </w:rPr>
      </w:pPr>
      <w:hyperlink w:anchor="_Toc138833470" w:history="1">
        <w:r w:rsidR="00025C0A" w:rsidRPr="00FA5EF3">
          <w:rPr>
            <w:rStyle w:val="Hypertextovprepojenie"/>
            <w:rFonts w:cs="Times New Roman"/>
            <w:noProof/>
          </w:rPr>
          <w:t>7</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Dodavatelé a účastníci zadávacího řízení</w:t>
        </w:r>
        <w:r w:rsidR="00025C0A">
          <w:rPr>
            <w:noProof/>
            <w:webHidden/>
          </w:rPr>
          <w:tab/>
        </w:r>
        <w:r w:rsidR="00025C0A">
          <w:rPr>
            <w:noProof/>
            <w:webHidden/>
          </w:rPr>
          <w:fldChar w:fldCharType="begin"/>
        </w:r>
        <w:r w:rsidR="00025C0A">
          <w:rPr>
            <w:noProof/>
            <w:webHidden/>
          </w:rPr>
          <w:instrText xml:space="preserve"> PAGEREF _Toc138833470 \h </w:instrText>
        </w:r>
        <w:r w:rsidR="00025C0A">
          <w:rPr>
            <w:noProof/>
            <w:webHidden/>
          </w:rPr>
        </w:r>
        <w:r w:rsidR="00025C0A">
          <w:rPr>
            <w:noProof/>
            <w:webHidden/>
          </w:rPr>
          <w:fldChar w:fldCharType="separate"/>
        </w:r>
        <w:r w:rsidR="00025C0A">
          <w:rPr>
            <w:noProof/>
            <w:webHidden/>
          </w:rPr>
          <w:t>6</w:t>
        </w:r>
        <w:r w:rsidR="00025C0A">
          <w:rPr>
            <w:noProof/>
            <w:webHidden/>
          </w:rPr>
          <w:fldChar w:fldCharType="end"/>
        </w:r>
      </w:hyperlink>
    </w:p>
    <w:p w14:paraId="155DC2B6" w14:textId="68EB6671" w:rsidR="00025C0A" w:rsidRDefault="00946E31">
      <w:pPr>
        <w:pStyle w:val="Obsah3"/>
        <w:rPr>
          <w:rFonts w:eastAsiaTheme="minorEastAsia"/>
          <w:i w:val="0"/>
          <w:iCs w:val="0"/>
          <w:noProof/>
          <w:kern w:val="2"/>
          <w:sz w:val="22"/>
          <w:szCs w:val="22"/>
          <w:lang w:eastAsia="sk-SK"/>
          <w14:ligatures w14:val="standardContextual"/>
        </w:rPr>
      </w:pPr>
      <w:hyperlink w:anchor="_Toc138833471" w:history="1">
        <w:r w:rsidR="00025C0A" w:rsidRPr="00FA5EF3">
          <w:rPr>
            <w:rStyle w:val="Hypertextovprepojenie"/>
            <w:rFonts w:cs="Times New Roman"/>
            <w:noProof/>
          </w:rPr>
          <w:t>8</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Podávání žádostí o účast</w:t>
        </w:r>
        <w:r w:rsidR="00025C0A">
          <w:rPr>
            <w:noProof/>
            <w:webHidden/>
          </w:rPr>
          <w:tab/>
        </w:r>
        <w:r w:rsidR="00025C0A">
          <w:rPr>
            <w:noProof/>
            <w:webHidden/>
          </w:rPr>
          <w:fldChar w:fldCharType="begin"/>
        </w:r>
        <w:r w:rsidR="00025C0A">
          <w:rPr>
            <w:noProof/>
            <w:webHidden/>
          </w:rPr>
          <w:instrText xml:space="preserve"> PAGEREF _Toc138833471 \h </w:instrText>
        </w:r>
        <w:r w:rsidR="00025C0A">
          <w:rPr>
            <w:noProof/>
            <w:webHidden/>
          </w:rPr>
        </w:r>
        <w:r w:rsidR="00025C0A">
          <w:rPr>
            <w:noProof/>
            <w:webHidden/>
          </w:rPr>
          <w:fldChar w:fldCharType="separate"/>
        </w:r>
        <w:r w:rsidR="00025C0A">
          <w:rPr>
            <w:noProof/>
            <w:webHidden/>
          </w:rPr>
          <w:t>6</w:t>
        </w:r>
        <w:r w:rsidR="00025C0A">
          <w:rPr>
            <w:noProof/>
            <w:webHidden/>
          </w:rPr>
          <w:fldChar w:fldCharType="end"/>
        </w:r>
      </w:hyperlink>
    </w:p>
    <w:p w14:paraId="49036C53" w14:textId="7F8228F8" w:rsidR="00025C0A" w:rsidRDefault="00946E31">
      <w:pPr>
        <w:pStyle w:val="Obsah3"/>
        <w:rPr>
          <w:rFonts w:eastAsiaTheme="minorEastAsia"/>
          <w:i w:val="0"/>
          <w:iCs w:val="0"/>
          <w:noProof/>
          <w:kern w:val="2"/>
          <w:sz w:val="22"/>
          <w:szCs w:val="22"/>
          <w:lang w:eastAsia="sk-SK"/>
          <w14:ligatures w14:val="standardContextual"/>
        </w:rPr>
      </w:pPr>
      <w:hyperlink w:anchor="_Toc138833472" w:history="1">
        <w:r w:rsidR="00025C0A" w:rsidRPr="00FA5EF3">
          <w:rPr>
            <w:rStyle w:val="Hypertextovprepojenie"/>
            <w:rFonts w:cs="Times New Roman"/>
            <w:noProof/>
          </w:rPr>
          <w:t>9</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Závazný obsah předběžné nabídky a (konečné) nabídky</w:t>
        </w:r>
        <w:r w:rsidR="00025C0A">
          <w:rPr>
            <w:noProof/>
            <w:webHidden/>
          </w:rPr>
          <w:tab/>
        </w:r>
        <w:r w:rsidR="00025C0A">
          <w:rPr>
            <w:noProof/>
            <w:webHidden/>
          </w:rPr>
          <w:fldChar w:fldCharType="begin"/>
        </w:r>
        <w:r w:rsidR="00025C0A">
          <w:rPr>
            <w:noProof/>
            <w:webHidden/>
          </w:rPr>
          <w:instrText xml:space="preserve"> PAGEREF _Toc138833472 \h </w:instrText>
        </w:r>
        <w:r w:rsidR="00025C0A">
          <w:rPr>
            <w:noProof/>
            <w:webHidden/>
          </w:rPr>
        </w:r>
        <w:r w:rsidR="00025C0A">
          <w:rPr>
            <w:noProof/>
            <w:webHidden/>
          </w:rPr>
          <w:fldChar w:fldCharType="separate"/>
        </w:r>
        <w:r w:rsidR="00025C0A">
          <w:rPr>
            <w:noProof/>
            <w:webHidden/>
          </w:rPr>
          <w:t>6</w:t>
        </w:r>
        <w:r w:rsidR="00025C0A">
          <w:rPr>
            <w:noProof/>
            <w:webHidden/>
          </w:rPr>
          <w:fldChar w:fldCharType="end"/>
        </w:r>
      </w:hyperlink>
    </w:p>
    <w:p w14:paraId="235F8C70" w14:textId="33696CC5"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73" w:history="1">
        <w:r w:rsidR="00025C0A" w:rsidRPr="00FA5EF3">
          <w:rPr>
            <w:rStyle w:val="Hypertextovprepojenie"/>
            <w:rFonts w:cs="Times New Roman"/>
            <w:noProof/>
          </w:rPr>
          <w:t>10</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Varianty řešení</w:t>
        </w:r>
        <w:r w:rsidR="00025C0A">
          <w:rPr>
            <w:noProof/>
            <w:webHidden/>
          </w:rPr>
          <w:tab/>
        </w:r>
        <w:r w:rsidR="00025C0A">
          <w:rPr>
            <w:noProof/>
            <w:webHidden/>
          </w:rPr>
          <w:fldChar w:fldCharType="begin"/>
        </w:r>
        <w:r w:rsidR="00025C0A">
          <w:rPr>
            <w:noProof/>
            <w:webHidden/>
          </w:rPr>
          <w:instrText xml:space="preserve"> PAGEREF _Toc138833473 \h </w:instrText>
        </w:r>
        <w:r w:rsidR="00025C0A">
          <w:rPr>
            <w:noProof/>
            <w:webHidden/>
          </w:rPr>
        </w:r>
        <w:r w:rsidR="00025C0A">
          <w:rPr>
            <w:noProof/>
            <w:webHidden/>
          </w:rPr>
          <w:fldChar w:fldCharType="separate"/>
        </w:r>
        <w:r w:rsidR="00025C0A">
          <w:rPr>
            <w:noProof/>
            <w:webHidden/>
          </w:rPr>
          <w:t>8</w:t>
        </w:r>
        <w:r w:rsidR="00025C0A">
          <w:rPr>
            <w:noProof/>
            <w:webHidden/>
          </w:rPr>
          <w:fldChar w:fldCharType="end"/>
        </w:r>
      </w:hyperlink>
    </w:p>
    <w:p w14:paraId="239B67D3" w14:textId="6F736C5B"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74" w:history="1">
        <w:r w:rsidR="00025C0A" w:rsidRPr="00FA5EF3">
          <w:rPr>
            <w:rStyle w:val="Hypertextovprepojenie"/>
            <w:rFonts w:cs="Times New Roman"/>
            <w:noProof/>
          </w:rPr>
          <w:t>11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Zadávací lhůta</w:t>
        </w:r>
        <w:r w:rsidR="00025C0A">
          <w:rPr>
            <w:noProof/>
            <w:webHidden/>
          </w:rPr>
          <w:tab/>
        </w:r>
        <w:r w:rsidR="00025C0A">
          <w:rPr>
            <w:noProof/>
            <w:webHidden/>
          </w:rPr>
          <w:fldChar w:fldCharType="begin"/>
        </w:r>
        <w:r w:rsidR="00025C0A">
          <w:rPr>
            <w:noProof/>
            <w:webHidden/>
          </w:rPr>
          <w:instrText xml:space="preserve"> PAGEREF _Toc138833474 \h </w:instrText>
        </w:r>
        <w:r w:rsidR="00025C0A">
          <w:rPr>
            <w:noProof/>
            <w:webHidden/>
          </w:rPr>
        </w:r>
        <w:r w:rsidR="00025C0A">
          <w:rPr>
            <w:noProof/>
            <w:webHidden/>
          </w:rPr>
          <w:fldChar w:fldCharType="separate"/>
        </w:r>
        <w:r w:rsidR="00025C0A">
          <w:rPr>
            <w:noProof/>
            <w:webHidden/>
          </w:rPr>
          <w:t>8</w:t>
        </w:r>
        <w:r w:rsidR="00025C0A">
          <w:rPr>
            <w:noProof/>
            <w:webHidden/>
          </w:rPr>
          <w:fldChar w:fldCharType="end"/>
        </w:r>
      </w:hyperlink>
    </w:p>
    <w:p w14:paraId="1BEAD9E7" w14:textId="3088CF43"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75" w:history="1">
        <w:r w:rsidR="00025C0A" w:rsidRPr="00FA5EF3">
          <w:rPr>
            <w:rStyle w:val="Hypertextovprepojenie"/>
            <w:rFonts w:cs="Times New Roman"/>
            <w:noProof/>
          </w:rPr>
          <w:t>12</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Náklady spojené s účastí v zadávacím řízení</w:t>
        </w:r>
        <w:r w:rsidR="00025C0A">
          <w:rPr>
            <w:noProof/>
            <w:webHidden/>
          </w:rPr>
          <w:tab/>
        </w:r>
        <w:r w:rsidR="00025C0A">
          <w:rPr>
            <w:noProof/>
            <w:webHidden/>
          </w:rPr>
          <w:fldChar w:fldCharType="begin"/>
        </w:r>
        <w:r w:rsidR="00025C0A">
          <w:rPr>
            <w:noProof/>
            <w:webHidden/>
          </w:rPr>
          <w:instrText xml:space="preserve"> PAGEREF _Toc138833475 \h </w:instrText>
        </w:r>
        <w:r w:rsidR="00025C0A">
          <w:rPr>
            <w:noProof/>
            <w:webHidden/>
          </w:rPr>
        </w:r>
        <w:r w:rsidR="00025C0A">
          <w:rPr>
            <w:noProof/>
            <w:webHidden/>
          </w:rPr>
          <w:fldChar w:fldCharType="separate"/>
        </w:r>
        <w:r w:rsidR="00025C0A">
          <w:rPr>
            <w:noProof/>
            <w:webHidden/>
          </w:rPr>
          <w:t>8</w:t>
        </w:r>
        <w:r w:rsidR="00025C0A">
          <w:rPr>
            <w:noProof/>
            <w:webHidden/>
          </w:rPr>
          <w:fldChar w:fldCharType="end"/>
        </w:r>
      </w:hyperlink>
    </w:p>
    <w:p w14:paraId="1BB63B00" w14:textId="28D26936"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76" w:history="1">
        <w:r w:rsidR="00025C0A" w:rsidRPr="00FA5EF3">
          <w:rPr>
            <w:rStyle w:val="Hypertextovprepojenie"/>
            <w:rFonts w:cs="Times New Roman"/>
            <w:noProof/>
          </w:rPr>
          <w:t>13</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Informace o zpracování osobních údajů</w:t>
        </w:r>
        <w:r w:rsidR="00025C0A">
          <w:rPr>
            <w:noProof/>
            <w:webHidden/>
          </w:rPr>
          <w:tab/>
        </w:r>
        <w:r w:rsidR="00025C0A">
          <w:rPr>
            <w:noProof/>
            <w:webHidden/>
          </w:rPr>
          <w:fldChar w:fldCharType="begin"/>
        </w:r>
        <w:r w:rsidR="00025C0A">
          <w:rPr>
            <w:noProof/>
            <w:webHidden/>
          </w:rPr>
          <w:instrText xml:space="preserve"> PAGEREF _Toc138833476 \h </w:instrText>
        </w:r>
        <w:r w:rsidR="00025C0A">
          <w:rPr>
            <w:noProof/>
            <w:webHidden/>
          </w:rPr>
        </w:r>
        <w:r w:rsidR="00025C0A">
          <w:rPr>
            <w:noProof/>
            <w:webHidden/>
          </w:rPr>
          <w:fldChar w:fldCharType="separate"/>
        </w:r>
        <w:r w:rsidR="00025C0A">
          <w:rPr>
            <w:noProof/>
            <w:webHidden/>
          </w:rPr>
          <w:t>8</w:t>
        </w:r>
        <w:r w:rsidR="00025C0A">
          <w:rPr>
            <w:noProof/>
            <w:webHidden/>
          </w:rPr>
          <w:fldChar w:fldCharType="end"/>
        </w:r>
      </w:hyperlink>
    </w:p>
    <w:p w14:paraId="39023ECD" w14:textId="4C91F2C4" w:rsidR="00025C0A" w:rsidRDefault="00946E31">
      <w:pPr>
        <w:pStyle w:val="Obsah2"/>
        <w:rPr>
          <w:rFonts w:asciiTheme="minorHAnsi" w:eastAsiaTheme="minorEastAsia" w:hAnsiTheme="minorHAnsi" w:cstheme="minorBidi"/>
          <w:b w:val="0"/>
          <w:smallCaps w:val="0"/>
          <w:kern w:val="2"/>
          <w:sz w:val="22"/>
          <w:szCs w:val="22"/>
          <w:lang w:eastAsia="sk-SK"/>
          <w14:ligatures w14:val="standardContextual"/>
        </w:rPr>
      </w:pPr>
      <w:hyperlink w:anchor="_Toc138833477" w:history="1">
        <w:r w:rsidR="00025C0A" w:rsidRPr="00FA5EF3">
          <w:rPr>
            <w:rStyle w:val="Hypertextovprepojenie"/>
            <w:lang w:val="cs-CZ"/>
          </w:rPr>
          <w:t>ODDÍL II</w:t>
        </w:r>
        <w:r w:rsidR="00025C0A">
          <w:rPr>
            <w:rFonts w:asciiTheme="minorHAnsi" w:eastAsiaTheme="minorEastAsia" w:hAnsiTheme="minorHAnsi" w:cstheme="minorBidi"/>
            <w:b w:val="0"/>
            <w:smallCaps w:val="0"/>
            <w:kern w:val="2"/>
            <w:sz w:val="22"/>
            <w:szCs w:val="22"/>
            <w:lang w:eastAsia="sk-SK"/>
            <w14:ligatures w14:val="standardContextual"/>
          </w:rPr>
          <w:tab/>
        </w:r>
        <w:r w:rsidR="00025C0A" w:rsidRPr="00FA5EF3">
          <w:rPr>
            <w:rStyle w:val="Hypertextovprepojenie"/>
            <w:lang w:val="cs-CZ"/>
          </w:rPr>
          <w:t>Komunikace v zadávacím řízení</w:t>
        </w:r>
        <w:r w:rsidR="00025C0A">
          <w:rPr>
            <w:webHidden/>
          </w:rPr>
          <w:tab/>
        </w:r>
        <w:r w:rsidR="00025C0A">
          <w:rPr>
            <w:webHidden/>
          </w:rPr>
          <w:fldChar w:fldCharType="begin"/>
        </w:r>
        <w:r w:rsidR="00025C0A">
          <w:rPr>
            <w:webHidden/>
          </w:rPr>
          <w:instrText xml:space="preserve"> PAGEREF _Toc138833477 \h </w:instrText>
        </w:r>
        <w:r w:rsidR="00025C0A">
          <w:rPr>
            <w:webHidden/>
          </w:rPr>
        </w:r>
        <w:r w:rsidR="00025C0A">
          <w:rPr>
            <w:webHidden/>
          </w:rPr>
          <w:fldChar w:fldCharType="separate"/>
        </w:r>
        <w:r w:rsidR="00025C0A">
          <w:rPr>
            <w:webHidden/>
          </w:rPr>
          <w:t>8</w:t>
        </w:r>
        <w:r w:rsidR="00025C0A">
          <w:rPr>
            <w:webHidden/>
          </w:rPr>
          <w:fldChar w:fldCharType="end"/>
        </w:r>
      </w:hyperlink>
    </w:p>
    <w:p w14:paraId="2630031C" w14:textId="78B6E9B2"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78" w:history="1">
        <w:r w:rsidR="00025C0A" w:rsidRPr="00FA5EF3">
          <w:rPr>
            <w:rStyle w:val="Hypertextovprepojenie"/>
            <w:rFonts w:cs="Times New Roman"/>
            <w:noProof/>
          </w:rPr>
          <w:t>14</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 xml:space="preserve">Komunikace mezi zadavatelem a </w:t>
        </w:r>
        <w:r w:rsidR="00025C0A" w:rsidRPr="00FA5EF3">
          <w:rPr>
            <w:rStyle w:val="Hypertextovprepojenie"/>
            <w:bCs/>
            <w:noProof/>
          </w:rPr>
          <w:t>dodavateli</w:t>
        </w:r>
        <w:r w:rsidR="00025C0A">
          <w:rPr>
            <w:noProof/>
            <w:webHidden/>
          </w:rPr>
          <w:tab/>
        </w:r>
        <w:r w:rsidR="00025C0A">
          <w:rPr>
            <w:noProof/>
            <w:webHidden/>
          </w:rPr>
          <w:fldChar w:fldCharType="begin"/>
        </w:r>
        <w:r w:rsidR="00025C0A">
          <w:rPr>
            <w:noProof/>
            <w:webHidden/>
          </w:rPr>
          <w:instrText xml:space="preserve"> PAGEREF _Toc138833478 \h </w:instrText>
        </w:r>
        <w:r w:rsidR="00025C0A">
          <w:rPr>
            <w:noProof/>
            <w:webHidden/>
          </w:rPr>
        </w:r>
        <w:r w:rsidR="00025C0A">
          <w:rPr>
            <w:noProof/>
            <w:webHidden/>
          </w:rPr>
          <w:fldChar w:fldCharType="separate"/>
        </w:r>
        <w:r w:rsidR="00025C0A">
          <w:rPr>
            <w:noProof/>
            <w:webHidden/>
          </w:rPr>
          <w:t>8</w:t>
        </w:r>
        <w:r w:rsidR="00025C0A">
          <w:rPr>
            <w:noProof/>
            <w:webHidden/>
          </w:rPr>
          <w:fldChar w:fldCharType="end"/>
        </w:r>
      </w:hyperlink>
    </w:p>
    <w:p w14:paraId="1AF40B56" w14:textId="36B4400F"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79" w:history="1">
        <w:r w:rsidR="00025C0A" w:rsidRPr="00FA5EF3">
          <w:rPr>
            <w:rStyle w:val="Hypertextovprepojenie"/>
            <w:rFonts w:cs="Times New Roman"/>
            <w:noProof/>
          </w:rPr>
          <w:t>15</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Vysvětlení, změna nebo doplnění zadávací dokumentace</w:t>
        </w:r>
        <w:r w:rsidR="00025C0A">
          <w:rPr>
            <w:noProof/>
            <w:webHidden/>
          </w:rPr>
          <w:tab/>
        </w:r>
        <w:r w:rsidR="00025C0A">
          <w:rPr>
            <w:noProof/>
            <w:webHidden/>
          </w:rPr>
          <w:fldChar w:fldCharType="begin"/>
        </w:r>
        <w:r w:rsidR="00025C0A">
          <w:rPr>
            <w:noProof/>
            <w:webHidden/>
          </w:rPr>
          <w:instrText xml:space="preserve"> PAGEREF _Toc138833479 \h </w:instrText>
        </w:r>
        <w:r w:rsidR="00025C0A">
          <w:rPr>
            <w:noProof/>
            <w:webHidden/>
          </w:rPr>
        </w:r>
        <w:r w:rsidR="00025C0A">
          <w:rPr>
            <w:noProof/>
            <w:webHidden/>
          </w:rPr>
          <w:fldChar w:fldCharType="separate"/>
        </w:r>
        <w:r w:rsidR="00025C0A">
          <w:rPr>
            <w:noProof/>
            <w:webHidden/>
          </w:rPr>
          <w:t>9</w:t>
        </w:r>
        <w:r w:rsidR="00025C0A">
          <w:rPr>
            <w:noProof/>
            <w:webHidden/>
          </w:rPr>
          <w:fldChar w:fldCharType="end"/>
        </w:r>
      </w:hyperlink>
    </w:p>
    <w:p w14:paraId="1F63A4A2" w14:textId="5AB09AAE"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0" w:history="1">
        <w:r w:rsidR="00025C0A" w:rsidRPr="00FA5EF3">
          <w:rPr>
            <w:rStyle w:val="Hypertextovprepojenie"/>
            <w:rFonts w:cs="Times New Roman"/>
            <w:noProof/>
          </w:rPr>
          <w:t>16</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Prohlídka místa plnění</w:t>
        </w:r>
        <w:r w:rsidR="00025C0A">
          <w:rPr>
            <w:noProof/>
            <w:webHidden/>
          </w:rPr>
          <w:tab/>
        </w:r>
        <w:r w:rsidR="00025C0A">
          <w:rPr>
            <w:noProof/>
            <w:webHidden/>
          </w:rPr>
          <w:fldChar w:fldCharType="begin"/>
        </w:r>
        <w:r w:rsidR="00025C0A">
          <w:rPr>
            <w:noProof/>
            <w:webHidden/>
          </w:rPr>
          <w:instrText xml:space="preserve"> PAGEREF _Toc138833480 \h </w:instrText>
        </w:r>
        <w:r w:rsidR="00025C0A">
          <w:rPr>
            <w:noProof/>
            <w:webHidden/>
          </w:rPr>
        </w:r>
        <w:r w:rsidR="00025C0A">
          <w:rPr>
            <w:noProof/>
            <w:webHidden/>
          </w:rPr>
          <w:fldChar w:fldCharType="separate"/>
        </w:r>
        <w:r w:rsidR="00025C0A">
          <w:rPr>
            <w:noProof/>
            <w:webHidden/>
          </w:rPr>
          <w:t>9</w:t>
        </w:r>
        <w:r w:rsidR="00025C0A">
          <w:rPr>
            <w:noProof/>
            <w:webHidden/>
          </w:rPr>
          <w:fldChar w:fldCharType="end"/>
        </w:r>
      </w:hyperlink>
    </w:p>
    <w:p w14:paraId="4CAF8BC7" w14:textId="5095C4A8" w:rsidR="00025C0A" w:rsidRDefault="00946E31">
      <w:pPr>
        <w:pStyle w:val="Obsah2"/>
        <w:rPr>
          <w:rFonts w:asciiTheme="minorHAnsi" w:eastAsiaTheme="minorEastAsia" w:hAnsiTheme="minorHAnsi" w:cstheme="minorBidi"/>
          <w:b w:val="0"/>
          <w:smallCaps w:val="0"/>
          <w:kern w:val="2"/>
          <w:sz w:val="22"/>
          <w:szCs w:val="22"/>
          <w:lang w:eastAsia="sk-SK"/>
          <w14:ligatures w14:val="standardContextual"/>
        </w:rPr>
      </w:pPr>
      <w:hyperlink w:anchor="_Toc138833481" w:history="1">
        <w:r w:rsidR="00025C0A" w:rsidRPr="00FA5EF3">
          <w:rPr>
            <w:rStyle w:val="Hypertextovprepojenie"/>
            <w:lang w:val="cs-CZ"/>
          </w:rPr>
          <w:t>ODDÍL III</w:t>
        </w:r>
        <w:r w:rsidR="00025C0A">
          <w:rPr>
            <w:rFonts w:asciiTheme="minorHAnsi" w:eastAsiaTheme="minorEastAsia" w:hAnsiTheme="minorHAnsi" w:cstheme="minorBidi"/>
            <w:b w:val="0"/>
            <w:smallCaps w:val="0"/>
            <w:kern w:val="2"/>
            <w:sz w:val="22"/>
            <w:szCs w:val="22"/>
            <w:lang w:eastAsia="sk-SK"/>
            <w14:ligatures w14:val="standardContextual"/>
          </w:rPr>
          <w:tab/>
        </w:r>
        <w:r w:rsidR="00025C0A" w:rsidRPr="00FA5EF3">
          <w:rPr>
            <w:rStyle w:val="Hypertextovprepojenie"/>
            <w:lang w:val="cs-CZ"/>
          </w:rPr>
          <w:t>Příprava žádosti o účast, předběžné nabídky a nabídky</w:t>
        </w:r>
        <w:r w:rsidR="00025C0A">
          <w:rPr>
            <w:webHidden/>
          </w:rPr>
          <w:tab/>
        </w:r>
        <w:r w:rsidR="00025C0A">
          <w:rPr>
            <w:webHidden/>
          </w:rPr>
          <w:fldChar w:fldCharType="begin"/>
        </w:r>
        <w:r w:rsidR="00025C0A">
          <w:rPr>
            <w:webHidden/>
          </w:rPr>
          <w:instrText xml:space="preserve"> PAGEREF _Toc138833481 \h </w:instrText>
        </w:r>
        <w:r w:rsidR="00025C0A">
          <w:rPr>
            <w:webHidden/>
          </w:rPr>
        </w:r>
        <w:r w:rsidR="00025C0A">
          <w:rPr>
            <w:webHidden/>
          </w:rPr>
          <w:fldChar w:fldCharType="separate"/>
        </w:r>
        <w:r w:rsidR="00025C0A">
          <w:rPr>
            <w:webHidden/>
          </w:rPr>
          <w:t>9</w:t>
        </w:r>
        <w:r w:rsidR="00025C0A">
          <w:rPr>
            <w:webHidden/>
          </w:rPr>
          <w:fldChar w:fldCharType="end"/>
        </w:r>
      </w:hyperlink>
    </w:p>
    <w:p w14:paraId="05924297" w14:textId="17AD67BE"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2" w:history="1">
        <w:r w:rsidR="00025C0A" w:rsidRPr="00FA5EF3">
          <w:rPr>
            <w:rStyle w:val="Hypertextovprepojenie"/>
            <w:rFonts w:cs="Times New Roman"/>
            <w:noProof/>
          </w:rPr>
          <w:t>17</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Jazyk předložených dokladů a dokumentů</w:t>
        </w:r>
        <w:r w:rsidR="00025C0A">
          <w:rPr>
            <w:noProof/>
            <w:webHidden/>
          </w:rPr>
          <w:tab/>
        </w:r>
        <w:r w:rsidR="00025C0A">
          <w:rPr>
            <w:noProof/>
            <w:webHidden/>
          </w:rPr>
          <w:fldChar w:fldCharType="begin"/>
        </w:r>
        <w:r w:rsidR="00025C0A">
          <w:rPr>
            <w:noProof/>
            <w:webHidden/>
          </w:rPr>
          <w:instrText xml:space="preserve"> PAGEREF _Toc138833482 \h </w:instrText>
        </w:r>
        <w:r w:rsidR="00025C0A">
          <w:rPr>
            <w:noProof/>
            <w:webHidden/>
          </w:rPr>
        </w:r>
        <w:r w:rsidR="00025C0A">
          <w:rPr>
            <w:noProof/>
            <w:webHidden/>
          </w:rPr>
          <w:fldChar w:fldCharType="separate"/>
        </w:r>
        <w:r w:rsidR="00025C0A">
          <w:rPr>
            <w:noProof/>
            <w:webHidden/>
          </w:rPr>
          <w:t>9</w:t>
        </w:r>
        <w:r w:rsidR="00025C0A">
          <w:rPr>
            <w:noProof/>
            <w:webHidden/>
          </w:rPr>
          <w:fldChar w:fldCharType="end"/>
        </w:r>
      </w:hyperlink>
    </w:p>
    <w:p w14:paraId="5711408B" w14:textId="04854D29"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3" w:history="1">
        <w:r w:rsidR="00025C0A" w:rsidRPr="00FA5EF3">
          <w:rPr>
            <w:rStyle w:val="Hypertextovprepojenie"/>
            <w:rFonts w:cs="Times New Roman"/>
            <w:noProof/>
          </w:rPr>
          <w:t>18</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Požadavek na poskytnutí jistoty</w:t>
        </w:r>
        <w:r w:rsidR="00025C0A">
          <w:rPr>
            <w:noProof/>
            <w:webHidden/>
          </w:rPr>
          <w:tab/>
        </w:r>
        <w:r w:rsidR="00025C0A">
          <w:rPr>
            <w:noProof/>
            <w:webHidden/>
          </w:rPr>
          <w:fldChar w:fldCharType="begin"/>
        </w:r>
        <w:r w:rsidR="00025C0A">
          <w:rPr>
            <w:noProof/>
            <w:webHidden/>
          </w:rPr>
          <w:instrText xml:space="preserve"> PAGEREF _Toc138833483 \h </w:instrText>
        </w:r>
        <w:r w:rsidR="00025C0A">
          <w:rPr>
            <w:noProof/>
            <w:webHidden/>
          </w:rPr>
        </w:r>
        <w:r w:rsidR="00025C0A">
          <w:rPr>
            <w:noProof/>
            <w:webHidden/>
          </w:rPr>
          <w:fldChar w:fldCharType="separate"/>
        </w:r>
        <w:r w:rsidR="00025C0A">
          <w:rPr>
            <w:noProof/>
            <w:webHidden/>
          </w:rPr>
          <w:t>10</w:t>
        </w:r>
        <w:r w:rsidR="00025C0A">
          <w:rPr>
            <w:noProof/>
            <w:webHidden/>
          </w:rPr>
          <w:fldChar w:fldCharType="end"/>
        </w:r>
      </w:hyperlink>
    </w:p>
    <w:p w14:paraId="4BE5FC59" w14:textId="5F247654"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4" w:history="1">
        <w:r w:rsidR="00025C0A" w:rsidRPr="00FA5EF3">
          <w:rPr>
            <w:rStyle w:val="Hypertextovprepojenie"/>
            <w:rFonts w:cs="Times New Roman"/>
            <w:noProof/>
          </w:rPr>
          <w:t>19</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Měna a nabídková cena</w:t>
        </w:r>
        <w:r w:rsidR="00025C0A">
          <w:rPr>
            <w:noProof/>
            <w:webHidden/>
          </w:rPr>
          <w:tab/>
        </w:r>
        <w:r w:rsidR="00025C0A">
          <w:rPr>
            <w:noProof/>
            <w:webHidden/>
          </w:rPr>
          <w:fldChar w:fldCharType="begin"/>
        </w:r>
        <w:r w:rsidR="00025C0A">
          <w:rPr>
            <w:noProof/>
            <w:webHidden/>
          </w:rPr>
          <w:instrText xml:space="preserve"> PAGEREF _Toc138833484 \h </w:instrText>
        </w:r>
        <w:r w:rsidR="00025C0A">
          <w:rPr>
            <w:noProof/>
            <w:webHidden/>
          </w:rPr>
        </w:r>
        <w:r w:rsidR="00025C0A">
          <w:rPr>
            <w:noProof/>
            <w:webHidden/>
          </w:rPr>
          <w:fldChar w:fldCharType="separate"/>
        </w:r>
        <w:r w:rsidR="00025C0A">
          <w:rPr>
            <w:noProof/>
            <w:webHidden/>
          </w:rPr>
          <w:t>10</w:t>
        </w:r>
        <w:r w:rsidR="00025C0A">
          <w:rPr>
            <w:noProof/>
            <w:webHidden/>
          </w:rPr>
          <w:fldChar w:fldCharType="end"/>
        </w:r>
      </w:hyperlink>
    </w:p>
    <w:p w14:paraId="510EB2BB" w14:textId="32C24A95"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5" w:history="1">
        <w:r w:rsidR="00025C0A" w:rsidRPr="00FA5EF3">
          <w:rPr>
            <w:rStyle w:val="Hypertextovprepojenie"/>
            <w:rFonts w:cs="Times New Roman"/>
            <w:noProof/>
          </w:rPr>
          <w:t>20</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Vyhotovení a předložení žádosti o účast / nabídky</w:t>
        </w:r>
        <w:r w:rsidR="00025C0A">
          <w:rPr>
            <w:noProof/>
            <w:webHidden/>
          </w:rPr>
          <w:tab/>
        </w:r>
        <w:r w:rsidR="00025C0A">
          <w:rPr>
            <w:noProof/>
            <w:webHidden/>
          </w:rPr>
          <w:fldChar w:fldCharType="begin"/>
        </w:r>
        <w:r w:rsidR="00025C0A">
          <w:rPr>
            <w:noProof/>
            <w:webHidden/>
          </w:rPr>
          <w:instrText xml:space="preserve"> PAGEREF _Toc138833485 \h </w:instrText>
        </w:r>
        <w:r w:rsidR="00025C0A">
          <w:rPr>
            <w:noProof/>
            <w:webHidden/>
          </w:rPr>
        </w:r>
        <w:r w:rsidR="00025C0A">
          <w:rPr>
            <w:noProof/>
            <w:webHidden/>
          </w:rPr>
          <w:fldChar w:fldCharType="separate"/>
        </w:r>
        <w:r w:rsidR="00025C0A">
          <w:rPr>
            <w:noProof/>
            <w:webHidden/>
          </w:rPr>
          <w:t>10</w:t>
        </w:r>
        <w:r w:rsidR="00025C0A">
          <w:rPr>
            <w:noProof/>
            <w:webHidden/>
          </w:rPr>
          <w:fldChar w:fldCharType="end"/>
        </w:r>
      </w:hyperlink>
    </w:p>
    <w:p w14:paraId="3BEB85F4" w14:textId="26CBAFCB"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6" w:history="1">
        <w:r w:rsidR="00025C0A" w:rsidRPr="00FA5EF3">
          <w:rPr>
            <w:rStyle w:val="Hypertextovprepojenie"/>
            <w:rFonts w:cs="Times New Roman"/>
            <w:noProof/>
          </w:rPr>
          <w:t>21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Střet zájmů</w:t>
        </w:r>
        <w:r w:rsidR="00025C0A">
          <w:rPr>
            <w:noProof/>
            <w:webHidden/>
          </w:rPr>
          <w:tab/>
        </w:r>
        <w:r w:rsidR="00025C0A">
          <w:rPr>
            <w:noProof/>
            <w:webHidden/>
          </w:rPr>
          <w:fldChar w:fldCharType="begin"/>
        </w:r>
        <w:r w:rsidR="00025C0A">
          <w:rPr>
            <w:noProof/>
            <w:webHidden/>
          </w:rPr>
          <w:instrText xml:space="preserve"> PAGEREF _Toc138833486 \h </w:instrText>
        </w:r>
        <w:r w:rsidR="00025C0A">
          <w:rPr>
            <w:noProof/>
            <w:webHidden/>
          </w:rPr>
        </w:r>
        <w:r w:rsidR="00025C0A">
          <w:rPr>
            <w:noProof/>
            <w:webHidden/>
          </w:rPr>
          <w:fldChar w:fldCharType="separate"/>
        </w:r>
        <w:r w:rsidR="00025C0A">
          <w:rPr>
            <w:noProof/>
            <w:webHidden/>
          </w:rPr>
          <w:t>10</w:t>
        </w:r>
        <w:r w:rsidR="00025C0A">
          <w:rPr>
            <w:noProof/>
            <w:webHidden/>
          </w:rPr>
          <w:fldChar w:fldCharType="end"/>
        </w:r>
      </w:hyperlink>
    </w:p>
    <w:p w14:paraId="557EA932" w14:textId="7CD2899A"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7" w:history="1">
        <w:r w:rsidR="00025C0A" w:rsidRPr="00FA5EF3">
          <w:rPr>
            <w:rStyle w:val="Hypertextovprepojenie"/>
            <w:rFonts w:cs="Times New Roman"/>
            <w:noProof/>
          </w:rPr>
          <w:t>22</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Důvěrnost procesu jednacího řízení</w:t>
        </w:r>
        <w:r w:rsidR="00025C0A">
          <w:rPr>
            <w:noProof/>
            <w:webHidden/>
          </w:rPr>
          <w:tab/>
        </w:r>
        <w:r w:rsidR="00025C0A">
          <w:rPr>
            <w:noProof/>
            <w:webHidden/>
          </w:rPr>
          <w:fldChar w:fldCharType="begin"/>
        </w:r>
        <w:r w:rsidR="00025C0A">
          <w:rPr>
            <w:noProof/>
            <w:webHidden/>
          </w:rPr>
          <w:instrText xml:space="preserve"> PAGEREF _Toc138833487 \h </w:instrText>
        </w:r>
        <w:r w:rsidR="00025C0A">
          <w:rPr>
            <w:noProof/>
            <w:webHidden/>
          </w:rPr>
        </w:r>
        <w:r w:rsidR="00025C0A">
          <w:rPr>
            <w:noProof/>
            <w:webHidden/>
          </w:rPr>
          <w:fldChar w:fldCharType="separate"/>
        </w:r>
        <w:r w:rsidR="00025C0A">
          <w:rPr>
            <w:noProof/>
            <w:webHidden/>
          </w:rPr>
          <w:t>11</w:t>
        </w:r>
        <w:r w:rsidR="00025C0A">
          <w:rPr>
            <w:noProof/>
            <w:webHidden/>
          </w:rPr>
          <w:fldChar w:fldCharType="end"/>
        </w:r>
      </w:hyperlink>
    </w:p>
    <w:p w14:paraId="772DCEE8" w14:textId="498F093C" w:rsidR="00025C0A" w:rsidRDefault="00946E31">
      <w:pPr>
        <w:pStyle w:val="Obsah2"/>
        <w:rPr>
          <w:rFonts w:asciiTheme="minorHAnsi" w:eastAsiaTheme="minorEastAsia" w:hAnsiTheme="minorHAnsi" w:cstheme="minorBidi"/>
          <w:b w:val="0"/>
          <w:smallCaps w:val="0"/>
          <w:kern w:val="2"/>
          <w:sz w:val="22"/>
          <w:szCs w:val="22"/>
          <w:lang w:eastAsia="sk-SK"/>
          <w14:ligatures w14:val="standardContextual"/>
        </w:rPr>
      </w:pPr>
      <w:hyperlink w:anchor="_Toc138833488" w:history="1">
        <w:r w:rsidR="00025C0A" w:rsidRPr="00FA5EF3">
          <w:rPr>
            <w:rStyle w:val="Hypertextovprepojenie"/>
            <w:lang w:val="cs-CZ"/>
          </w:rPr>
          <w:t>ODDÍL IV</w:t>
        </w:r>
        <w:r w:rsidR="00025C0A">
          <w:rPr>
            <w:rFonts w:asciiTheme="minorHAnsi" w:eastAsiaTheme="minorEastAsia" w:hAnsiTheme="minorHAnsi" w:cstheme="minorBidi"/>
            <w:b w:val="0"/>
            <w:smallCaps w:val="0"/>
            <w:kern w:val="2"/>
            <w:sz w:val="22"/>
            <w:szCs w:val="22"/>
            <w:lang w:eastAsia="sk-SK"/>
            <w14:ligatures w14:val="standardContextual"/>
          </w:rPr>
          <w:tab/>
        </w:r>
        <w:r w:rsidR="00025C0A" w:rsidRPr="00FA5EF3">
          <w:rPr>
            <w:rStyle w:val="Hypertextovprepojenie"/>
            <w:lang w:val="cs-CZ"/>
          </w:rPr>
          <w:t>Informace k zadávacímu řízení</w:t>
        </w:r>
        <w:r w:rsidR="00025C0A">
          <w:rPr>
            <w:webHidden/>
          </w:rPr>
          <w:tab/>
        </w:r>
        <w:r w:rsidR="00025C0A">
          <w:rPr>
            <w:webHidden/>
          </w:rPr>
          <w:fldChar w:fldCharType="begin"/>
        </w:r>
        <w:r w:rsidR="00025C0A">
          <w:rPr>
            <w:webHidden/>
          </w:rPr>
          <w:instrText xml:space="preserve"> PAGEREF _Toc138833488 \h </w:instrText>
        </w:r>
        <w:r w:rsidR="00025C0A">
          <w:rPr>
            <w:webHidden/>
          </w:rPr>
        </w:r>
        <w:r w:rsidR="00025C0A">
          <w:rPr>
            <w:webHidden/>
          </w:rPr>
          <w:fldChar w:fldCharType="separate"/>
        </w:r>
        <w:r w:rsidR="00025C0A">
          <w:rPr>
            <w:webHidden/>
          </w:rPr>
          <w:t>11</w:t>
        </w:r>
        <w:r w:rsidR="00025C0A">
          <w:rPr>
            <w:webHidden/>
          </w:rPr>
          <w:fldChar w:fldCharType="end"/>
        </w:r>
      </w:hyperlink>
    </w:p>
    <w:p w14:paraId="3367A221" w14:textId="47A1A59D"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89" w:history="1">
        <w:r w:rsidR="00025C0A" w:rsidRPr="00FA5EF3">
          <w:rPr>
            <w:rStyle w:val="Hypertextovprepojenie"/>
            <w:rFonts w:cs="Times New Roman"/>
            <w:noProof/>
          </w:rPr>
          <w:t>23</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Jednací řízení s uveřejněním</w:t>
        </w:r>
        <w:r w:rsidR="00025C0A">
          <w:rPr>
            <w:noProof/>
            <w:webHidden/>
          </w:rPr>
          <w:tab/>
        </w:r>
        <w:r w:rsidR="00025C0A">
          <w:rPr>
            <w:noProof/>
            <w:webHidden/>
          </w:rPr>
          <w:fldChar w:fldCharType="begin"/>
        </w:r>
        <w:r w:rsidR="00025C0A">
          <w:rPr>
            <w:noProof/>
            <w:webHidden/>
          </w:rPr>
          <w:instrText xml:space="preserve"> PAGEREF _Toc138833489 \h </w:instrText>
        </w:r>
        <w:r w:rsidR="00025C0A">
          <w:rPr>
            <w:noProof/>
            <w:webHidden/>
          </w:rPr>
        </w:r>
        <w:r w:rsidR="00025C0A">
          <w:rPr>
            <w:noProof/>
            <w:webHidden/>
          </w:rPr>
          <w:fldChar w:fldCharType="separate"/>
        </w:r>
        <w:r w:rsidR="00025C0A">
          <w:rPr>
            <w:noProof/>
            <w:webHidden/>
          </w:rPr>
          <w:t>11</w:t>
        </w:r>
        <w:r w:rsidR="00025C0A">
          <w:rPr>
            <w:noProof/>
            <w:webHidden/>
          </w:rPr>
          <w:fldChar w:fldCharType="end"/>
        </w:r>
      </w:hyperlink>
    </w:p>
    <w:p w14:paraId="29C38B9B" w14:textId="61E0E573"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0" w:history="1">
        <w:r w:rsidR="00025C0A" w:rsidRPr="00FA5EF3">
          <w:rPr>
            <w:rStyle w:val="Hypertextovprepojenie"/>
            <w:rFonts w:cs="Times New Roman"/>
            <w:noProof/>
          </w:rPr>
          <w:t>24</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Výzva k podání žádosti o účast</w:t>
        </w:r>
        <w:r w:rsidR="00025C0A">
          <w:rPr>
            <w:noProof/>
            <w:webHidden/>
          </w:rPr>
          <w:tab/>
        </w:r>
        <w:r w:rsidR="00025C0A">
          <w:rPr>
            <w:noProof/>
            <w:webHidden/>
          </w:rPr>
          <w:fldChar w:fldCharType="begin"/>
        </w:r>
        <w:r w:rsidR="00025C0A">
          <w:rPr>
            <w:noProof/>
            <w:webHidden/>
          </w:rPr>
          <w:instrText xml:space="preserve"> PAGEREF _Toc138833490 \h </w:instrText>
        </w:r>
        <w:r w:rsidR="00025C0A">
          <w:rPr>
            <w:noProof/>
            <w:webHidden/>
          </w:rPr>
        </w:r>
        <w:r w:rsidR="00025C0A">
          <w:rPr>
            <w:noProof/>
            <w:webHidden/>
          </w:rPr>
          <w:fldChar w:fldCharType="separate"/>
        </w:r>
        <w:r w:rsidR="00025C0A">
          <w:rPr>
            <w:noProof/>
            <w:webHidden/>
          </w:rPr>
          <w:t>11</w:t>
        </w:r>
        <w:r w:rsidR="00025C0A">
          <w:rPr>
            <w:noProof/>
            <w:webHidden/>
          </w:rPr>
          <w:fldChar w:fldCharType="end"/>
        </w:r>
      </w:hyperlink>
    </w:p>
    <w:p w14:paraId="4DCF74F3" w14:textId="6BAABE6A"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1" w:history="1">
        <w:r w:rsidR="00025C0A" w:rsidRPr="00FA5EF3">
          <w:rPr>
            <w:rStyle w:val="Hypertextovprepojenie"/>
            <w:rFonts w:cs="Times New Roman"/>
            <w:noProof/>
          </w:rPr>
          <w:t>25</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Výzva k podání předběžných nabídek</w:t>
        </w:r>
        <w:r w:rsidR="00025C0A">
          <w:rPr>
            <w:noProof/>
            <w:webHidden/>
          </w:rPr>
          <w:tab/>
        </w:r>
        <w:r w:rsidR="00025C0A">
          <w:rPr>
            <w:noProof/>
            <w:webHidden/>
          </w:rPr>
          <w:fldChar w:fldCharType="begin"/>
        </w:r>
        <w:r w:rsidR="00025C0A">
          <w:rPr>
            <w:noProof/>
            <w:webHidden/>
          </w:rPr>
          <w:instrText xml:space="preserve"> PAGEREF _Toc138833491 \h </w:instrText>
        </w:r>
        <w:r w:rsidR="00025C0A">
          <w:rPr>
            <w:noProof/>
            <w:webHidden/>
          </w:rPr>
        </w:r>
        <w:r w:rsidR="00025C0A">
          <w:rPr>
            <w:noProof/>
            <w:webHidden/>
          </w:rPr>
          <w:fldChar w:fldCharType="separate"/>
        </w:r>
        <w:r w:rsidR="00025C0A">
          <w:rPr>
            <w:noProof/>
            <w:webHidden/>
          </w:rPr>
          <w:t>11</w:t>
        </w:r>
        <w:r w:rsidR="00025C0A">
          <w:rPr>
            <w:noProof/>
            <w:webHidden/>
          </w:rPr>
          <w:fldChar w:fldCharType="end"/>
        </w:r>
      </w:hyperlink>
    </w:p>
    <w:p w14:paraId="2AC67E99" w14:textId="4A12DBCB"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2" w:history="1">
        <w:r w:rsidR="00025C0A" w:rsidRPr="00FA5EF3">
          <w:rPr>
            <w:rStyle w:val="Hypertextovprepojenie"/>
            <w:rFonts w:cs="Times New Roman"/>
            <w:noProof/>
          </w:rPr>
          <w:t>26</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Podání předběžných nabídek</w:t>
        </w:r>
        <w:r w:rsidR="00025C0A">
          <w:rPr>
            <w:noProof/>
            <w:webHidden/>
          </w:rPr>
          <w:tab/>
        </w:r>
        <w:r w:rsidR="00025C0A">
          <w:rPr>
            <w:noProof/>
            <w:webHidden/>
          </w:rPr>
          <w:fldChar w:fldCharType="begin"/>
        </w:r>
        <w:r w:rsidR="00025C0A">
          <w:rPr>
            <w:noProof/>
            <w:webHidden/>
          </w:rPr>
          <w:instrText xml:space="preserve"> PAGEREF _Toc138833492 \h </w:instrText>
        </w:r>
        <w:r w:rsidR="00025C0A">
          <w:rPr>
            <w:noProof/>
            <w:webHidden/>
          </w:rPr>
        </w:r>
        <w:r w:rsidR="00025C0A">
          <w:rPr>
            <w:noProof/>
            <w:webHidden/>
          </w:rPr>
          <w:fldChar w:fldCharType="separate"/>
        </w:r>
        <w:r w:rsidR="00025C0A">
          <w:rPr>
            <w:noProof/>
            <w:webHidden/>
          </w:rPr>
          <w:t>11</w:t>
        </w:r>
        <w:r w:rsidR="00025C0A">
          <w:rPr>
            <w:noProof/>
            <w:webHidden/>
          </w:rPr>
          <w:fldChar w:fldCharType="end"/>
        </w:r>
      </w:hyperlink>
    </w:p>
    <w:p w14:paraId="1BF371C6" w14:textId="72D1E320"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3" w:history="1">
        <w:r w:rsidR="00025C0A" w:rsidRPr="00FA5EF3">
          <w:rPr>
            <w:rStyle w:val="Hypertextovprepojenie"/>
            <w:rFonts w:cs="Times New Roman"/>
            <w:noProof/>
          </w:rPr>
          <w:t>27</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Způsob a zásady jednání s účastníky o předběžných nabídkách</w:t>
        </w:r>
        <w:r w:rsidR="00025C0A">
          <w:rPr>
            <w:noProof/>
            <w:webHidden/>
          </w:rPr>
          <w:tab/>
        </w:r>
        <w:r w:rsidR="00025C0A">
          <w:rPr>
            <w:noProof/>
            <w:webHidden/>
          </w:rPr>
          <w:fldChar w:fldCharType="begin"/>
        </w:r>
        <w:r w:rsidR="00025C0A">
          <w:rPr>
            <w:noProof/>
            <w:webHidden/>
          </w:rPr>
          <w:instrText xml:space="preserve"> PAGEREF _Toc138833493 \h </w:instrText>
        </w:r>
        <w:r w:rsidR="00025C0A">
          <w:rPr>
            <w:noProof/>
            <w:webHidden/>
          </w:rPr>
        </w:r>
        <w:r w:rsidR="00025C0A">
          <w:rPr>
            <w:noProof/>
            <w:webHidden/>
          </w:rPr>
          <w:fldChar w:fldCharType="separate"/>
        </w:r>
        <w:r w:rsidR="00025C0A">
          <w:rPr>
            <w:noProof/>
            <w:webHidden/>
          </w:rPr>
          <w:t>12</w:t>
        </w:r>
        <w:r w:rsidR="00025C0A">
          <w:rPr>
            <w:noProof/>
            <w:webHidden/>
          </w:rPr>
          <w:fldChar w:fldCharType="end"/>
        </w:r>
      </w:hyperlink>
    </w:p>
    <w:p w14:paraId="656089A0" w14:textId="5E213C6D"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4" w:history="1">
        <w:r w:rsidR="00025C0A" w:rsidRPr="00FA5EF3">
          <w:rPr>
            <w:rStyle w:val="Hypertextovprepojenie"/>
            <w:rFonts w:cs="Times New Roman"/>
            <w:noProof/>
          </w:rPr>
          <w:t>28</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Podání nabídek</w:t>
        </w:r>
        <w:r w:rsidR="00025C0A">
          <w:rPr>
            <w:noProof/>
            <w:webHidden/>
          </w:rPr>
          <w:tab/>
        </w:r>
        <w:r w:rsidR="00025C0A">
          <w:rPr>
            <w:noProof/>
            <w:webHidden/>
          </w:rPr>
          <w:fldChar w:fldCharType="begin"/>
        </w:r>
        <w:r w:rsidR="00025C0A">
          <w:rPr>
            <w:noProof/>
            <w:webHidden/>
          </w:rPr>
          <w:instrText xml:space="preserve"> PAGEREF _Toc138833494 \h </w:instrText>
        </w:r>
        <w:r w:rsidR="00025C0A">
          <w:rPr>
            <w:noProof/>
            <w:webHidden/>
          </w:rPr>
        </w:r>
        <w:r w:rsidR="00025C0A">
          <w:rPr>
            <w:noProof/>
            <w:webHidden/>
          </w:rPr>
          <w:fldChar w:fldCharType="separate"/>
        </w:r>
        <w:r w:rsidR="00025C0A">
          <w:rPr>
            <w:noProof/>
            <w:webHidden/>
          </w:rPr>
          <w:t>12</w:t>
        </w:r>
        <w:r w:rsidR="00025C0A">
          <w:rPr>
            <w:noProof/>
            <w:webHidden/>
          </w:rPr>
          <w:fldChar w:fldCharType="end"/>
        </w:r>
      </w:hyperlink>
    </w:p>
    <w:p w14:paraId="438CB104" w14:textId="2AE3631E" w:rsidR="00025C0A" w:rsidRDefault="00946E31">
      <w:pPr>
        <w:pStyle w:val="Obsah2"/>
        <w:rPr>
          <w:rFonts w:asciiTheme="minorHAnsi" w:eastAsiaTheme="minorEastAsia" w:hAnsiTheme="minorHAnsi" w:cstheme="minorBidi"/>
          <w:b w:val="0"/>
          <w:smallCaps w:val="0"/>
          <w:kern w:val="2"/>
          <w:sz w:val="22"/>
          <w:szCs w:val="22"/>
          <w:lang w:eastAsia="sk-SK"/>
          <w14:ligatures w14:val="standardContextual"/>
        </w:rPr>
      </w:pPr>
      <w:hyperlink w:anchor="_Toc138833495" w:history="1">
        <w:r w:rsidR="00025C0A" w:rsidRPr="00FA5EF3">
          <w:rPr>
            <w:rStyle w:val="Hypertextovprepojenie"/>
            <w:lang w:val="cs-CZ"/>
          </w:rPr>
          <w:t>ODDÍL V</w:t>
        </w:r>
        <w:r w:rsidR="00025C0A">
          <w:rPr>
            <w:rFonts w:asciiTheme="minorHAnsi" w:eastAsiaTheme="minorEastAsia" w:hAnsiTheme="minorHAnsi" w:cstheme="minorBidi"/>
            <w:b w:val="0"/>
            <w:smallCaps w:val="0"/>
            <w:kern w:val="2"/>
            <w:sz w:val="22"/>
            <w:szCs w:val="22"/>
            <w:lang w:eastAsia="sk-SK"/>
            <w14:ligatures w14:val="standardContextual"/>
          </w:rPr>
          <w:tab/>
        </w:r>
        <w:r w:rsidR="00025C0A" w:rsidRPr="00FA5EF3">
          <w:rPr>
            <w:rStyle w:val="Hypertextovprepojenie"/>
            <w:lang w:val="cs-CZ"/>
          </w:rPr>
          <w:t>Výběr dodavatele a</w:t>
        </w:r>
        <w:r w:rsidR="00025C0A" w:rsidRPr="00FA5EF3">
          <w:rPr>
            <w:rStyle w:val="Hypertextovprepojenie"/>
            <w:rFonts w:cs="Calibri"/>
            <w:lang w:val="cs-CZ"/>
          </w:rPr>
          <w:t xml:space="preserve"> uzavření</w:t>
        </w:r>
        <w:r w:rsidR="00025C0A" w:rsidRPr="00FA5EF3">
          <w:rPr>
            <w:rStyle w:val="Hypertextovprepojenie"/>
            <w:lang w:val="cs-CZ"/>
          </w:rPr>
          <w:t xml:space="preserve"> smlouvy</w:t>
        </w:r>
        <w:r w:rsidR="00025C0A">
          <w:rPr>
            <w:webHidden/>
          </w:rPr>
          <w:tab/>
        </w:r>
        <w:r w:rsidR="00025C0A">
          <w:rPr>
            <w:webHidden/>
          </w:rPr>
          <w:fldChar w:fldCharType="begin"/>
        </w:r>
        <w:r w:rsidR="00025C0A">
          <w:rPr>
            <w:webHidden/>
          </w:rPr>
          <w:instrText xml:space="preserve"> PAGEREF _Toc138833495 \h </w:instrText>
        </w:r>
        <w:r w:rsidR="00025C0A">
          <w:rPr>
            <w:webHidden/>
          </w:rPr>
        </w:r>
        <w:r w:rsidR="00025C0A">
          <w:rPr>
            <w:webHidden/>
          </w:rPr>
          <w:fldChar w:fldCharType="separate"/>
        </w:r>
        <w:r w:rsidR="00025C0A">
          <w:rPr>
            <w:webHidden/>
          </w:rPr>
          <w:t>13</w:t>
        </w:r>
        <w:r w:rsidR="00025C0A">
          <w:rPr>
            <w:webHidden/>
          </w:rPr>
          <w:fldChar w:fldCharType="end"/>
        </w:r>
      </w:hyperlink>
    </w:p>
    <w:p w14:paraId="076FC3E4" w14:textId="505DE8E1"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6" w:history="1">
        <w:r w:rsidR="00025C0A" w:rsidRPr="00FA5EF3">
          <w:rPr>
            <w:rStyle w:val="Hypertextovprepojenie"/>
            <w:rFonts w:cs="Times New Roman"/>
            <w:noProof/>
          </w:rPr>
          <w:t>29</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Výběr dodavatele</w:t>
        </w:r>
        <w:r w:rsidR="00025C0A">
          <w:rPr>
            <w:noProof/>
            <w:webHidden/>
          </w:rPr>
          <w:tab/>
        </w:r>
        <w:r w:rsidR="00025C0A">
          <w:rPr>
            <w:noProof/>
            <w:webHidden/>
          </w:rPr>
          <w:fldChar w:fldCharType="begin"/>
        </w:r>
        <w:r w:rsidR="00025C0A">
          <w:rPr>
            <w:noProof/>
            <w:webHidden/>
          </w:rPr>
          <w:instrText xml:space="preserve"> PAGEREF _Toc138833496 \h </w:instrText>
        </w:r>
        <w:r w:rsidR="00025C0A">
          <w:rPr>
            <w:noProof/>
            <w:webHidden/>
          </w:rPr>
        </w:r>
        <w:r w:rsidR="00025C0A">
          <w:rPr>
            <w:noProof/>
            <w:webHidden/>
          </w:rPr>
          <w:fldChar w:fldCharType="separate"/>
        </w:r>
        <w:r w:rsidR="00025C0A">
          <w:rPr>
            <w:noProof/>
            <w:webHidden/>
          </w:rPr>
          <w:t>13</w:t>
        </w:r>
        <w:r w:rsidR="00025C0A">
          <w:rPr>
            <w:noProof/>
            <w:webHidden/>
          </w:rPr>
          <w:fldChar w:fldCharType="end"/>
        </w:r>
      </w:hyperlink>
    </w:p>
    <w:p w14:paraId="65BAC8B5" w14:textId="705B3088" w:rsidR="00025C0A" w:rsidRDefault="00946E31">
      <w:pPr>
        <w:pStyle w:val="Obsah3"/>
        <w:tabs>
          <w:tab w:val="left" w:pos="709"/>
        </w:tabs>
        <w:rPr>
          <w:rFonts w:eastAsiaTheme="minorEastAsia"/>
          <w:i w:val="0"/>
          <w:iCs w:val="0"/>
          <w:noProof/>
          <w:kern w:val="2"/>
          <w:sz w:val="22"/>
          <w:szCs w:val="22"/>
          <w:lang w:eastAsia="sk-SK"/>
          <w14:ligatures w14:val="standardContextual"/>
        </w:rPr>
      </w:pPr>
      <w:hyperlink w:anchor="_Toc138833497" w:history="1">
        <w:r w:rsidR="00025C0A" w:rsidRPr="00FA5EF3">
          <w:rPr>
            <w:rStyle w:val="Hypertextovprepojenie"/>
            <w:rFonts w:cs="Times New Roman"/>
            <w:noProof/>
          </w:rPr>
          <w:t>30</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Uzavření smlouvy</w:t>
        </w:r>
        <w:r w:rsidR="00025C0A">
          <w:rPr>
            <w:noProof/>
            <w:webHidden/>
          </w:rPr>
          <w:tab/>
        </w:r>
        <w:r w:rsidR="00025C0A">
          <w:rPr>
            <w:noProof/>
            <w:webHidden/>
          </w:rPr>
          <w:fldChar w:fldCharType="begin"/>
        </w:r>
        <w:r w:rsidR="00025C0A">
          <w:rPr>
            <w:noProof/>
            <w:webHidden/>
          </w:rPr>
          <w:instrText xml:space="preserve"> PAGEREF _Toc138833497 \h </w:instrText>
        </w:r>
        <w:r w:rsidR="00025C0A">
          <w:rPr>
            <w:noProof/>
            <w:webHidden/>
          </w:rPr>
        </w:r>
        <w:r w:rsidR="00025C0A">
          <w:rPr>
            <w:noProof/>
            <w:webHidden/>
          </w:rPr>
          <w:fldChar w:fldCharType="separate"/>
        </w:r>
        <w:r w:rsidR="00025C0A">
          <w:rPr>
            <w:noProof/>
            <w:webHidden/>
          </w:rPr>
          <w:t>13</w:t>
        </w:r>
        <w:r w:rsidR="00025C0A">
          <w:rPr>
            <w:noProof/>
            <w:webHidden/>
          </w:rPr>
          <w:fldChar w:fldCharType="end"/>
        </w:r>
      </w:hyperlink>
    </w:p>
    <w:p w14:paraId="49B2C183" w14:textId="4EC4CF4B" w:rsidR="00025C0A" w:rsidRDefault="00946E31">
      <w:pPr>
        <w:pStyle w:val="Obsah1"/>
        <w:rPr>
          <w:rFonts w:asciiTheme="minorHAnsi" w:eastAsiaTheme="minorEastAsia" w:hAnsiTheme="minorHAnsi" w:cstheme="minorBidi"/>
          <w:b w:val="0"/>
          <w:bCs w:val="0"/>
          <w:caps w:val="0"/>
          <w:kern w:val="2"/>
          <w:sz w:val="22"/>
          <w:szCs w:val="22"/>
          <w:lang w:eastAsia="sk-SK"/>
          <w14:ligatures w14:val="standardContextual"/>
        </w:rPr>
      </w:pPr>
      <w:hyperlink w:anchor="_Toc138833498" w:history="1">
        <w:r w:rsidR="00025C0A" w:rsidRPr="00FA5EF3">
          <w:rPr>
            <w:rStyle w:val="Hypertextovprepojenie"/>
            <w14:scene3d>
              <w14:camera w14:prst="orthographicFront"/>
              <w14:lightRig w14:rig="threePt" w14:dir="t">
                <w14:rot w14:lat="0" w14:lon="0" w14:rev="0"/>
              </w14:lightRig>
            </w14:scene3d>
          </w:rPr>
          <w:t>ČÁST B</w:t>
        </w:r>
        <w:r w:rsidR="00025C0A">
          <w:rPr>
            <w:rFonts w:asciiTheme="minorHAnsi" w:eastAsiaTheme="minorEastAsia" w:hAnsiTheme="minorHAnsi" w:cstheme="minorBidi"/>
            <w:b w:val="0"/>
            <w:bCs w:val="0"/>
            <w:caps w:val="0"/>
            <w:kern w:val="2"/>
            <w:sz w:val="22"/>
            <w:szCs w:val="22"/>
            <w:lang w:eastAsia="sk-SK"/>
            <w14:ligatures w14:val="standardContextual"/>
          </w:rPr>
          <w:tab/>
        </w:r>
        <w:r w:rsidR="00025C0A" w:rsidRPr="00FA5EF3">
          <w:rPr>
            <w:rStyle w:val="Hypertextovprepojenie"/>
          </w:rPr>
          <w:t>Popis předmětu plnění veřejné zakázky</w:t>
        </w:r>
        <w:r w:rsidR="00025C0A">
          <w:rPr>
            <w:webHidden/>
          </w:rPr>
          <w:tab/>
        </w:r>
        <w:r w:rsidR="00025C0A">
          <w:rPr>
            <w:webHidden/>
          </w:rPr>
          <w:fldChar w:fldCharType="begin"/>
        </w:r>
        <w:r w:rsidR="00025C0A">
          <w:rPr>
            <w:webHidden/>
          </w:rPr>
          <w:instrText xml:space="preserve"> PAGEREF _Toc138833498 \h </w:instrText>
        </w:r>
        <w:r w:rsidR="00025C0A">
          <w:rPr>
            <w:webHidden/>
          </w:rPr>
        </w:r>
        <w:r w:rsidR="00025C0A">
          <w:rPr>
            <w:webHidden/>
          </w:rPr>
          <w:fldChar w:fldCharType="separate"/>
        </w:r>
        <w:r w:rsidR="00025C0A">
          <w:rPr>
            <w:webHidden/>
          </w:rPr>
          <w:t>15</w:t>
        </w:r>
        <w:r w:rsidR="00025C0A">
          <w:rPr>
            <w:webHidden/>
          </w:rPr>
          <w:fldChar w:fldCharType="end"/>
        </w:r>
      </w:hyperlink>
    </w:p>
    <w:p w14:paraId="69B69ECC" w14:textId="7CFB1802" w:rsidR="00025C0A" w:rsidRDefault="00946E31">
      <w:pPr>
        <w:pStyle w:val="Obsah3"/>
        <w:rPr>
          <w:rFonts w:eastAsiaTheme="minorEastAsia"/>
          <w:i w:val="0"/>
          <w:iCs w:val="0"/>
          <w:noProof/>
          <w:kern w:val="2"/>
          <w:sz w:val="22"/>
          <w:szCs w:val="22"/>
          <w:lang w:eastAsia="sk-SK"/>
          <w14:ligatures w14:val="standardContextual"/>
        </w:rPr>
      </w:pPr>
      <w:hyperlink w:anchor="_Toc138833499" w:history="1">
        <w:r w:rsidR="00025C0A" w:rsidRPr="00FA5EF3">
          <w:rPr>
            <w:rStyle w:val="Hypertextovprepojenie"/>
            <w:rFonts w:cs="Times New Roman"/>
            <w:noProof/>
          </w:rPr>
          <w:t>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Předmět veřejné zakázky</w:t>
        </w:r>
        <w:r w:rsidR="00025C0A">
          <w:rPr>
            <w:noProof/>
            <w:webHidden/>
          </w:rPr>
          <w:tab/>
        </w:r>
        <w:r w:rsidR="00025C0A">
          <w:rPr>
            <w:noProof/>
            <w:webHidden/>
          </w:rPr>
          <w:fldChar w:fldCharType="begin"/>
        </w:r>
        <w:r w:rsidR="00025C0A">
          <w:rPr>
            <w:noProof/>
            <w:webHidden/>
          </w:rPr>
          <w:instrText xml:space="preserve"> PAGEREF _Toc138833499 \h </w:instrText>
        </w:r>
        <w:r w:rsidR="00025C0A">
          <w:rPr>
            <w:noProof/>
            <w:webHidden/>
          </w:rPr>
        </w:r>
        <w:r w:rsidR="00025C0A">
          <w:rPr>
            <w:noProof/>
            <w:webHidden/>
          </w:rPr>
          <w:fldChar w:fldCharType="separate"/>
        </w:r>
        <w:r w:rsidR="00025C0A">
          <w:rPr>
            <w:noProof/>
            <w:webHidden/>
          </w:rPr>
          <w:t>15</w:t>
        </w:r>
        <w:r w:rsidR="00025C0A">
          <w:rPr>
            <w:noProof/>
            <w:webHidden/>
          </w:rPr>
          <w:fldChar w:fldCharType="end"/>
        </w:r>
      </w:hyperlink>
    </w:p>
    <w:p w14:paraId="1DF6DAA4" w14:textId="61F8B582" w:rsidR="00025C0A" w:rsidRDefault="00946E31">
      <w:pPr>
        <w:pStyle w:val="Obsah3"/>
        <w:rPr>
          <w:rFonts w:eastAsiaTheme="minorEastAsia"/>
          <w:i w:val="0"/>
          <w:iCs w:val="0"/>
          <w:noProof/>
          <w:kern w:val="2"/>
          <w:sz w:val="22"/>
          <w:szCs w:val="22"/>
          <w:lang w:eastAsia="sk-SK"/>
          <w14:ligatures w14:val="standardContextual"/>
        </w:rPr>
      </w:pPr>
      <w:hyperlink w:anchor="_Toc138833500" w:history="1">
        <w:r w:rsidR="00025C0A" w:rsidRPr="00FA5EF3">
          <w:rPr>
            <w:rStyle w:val="Hypertextovprepojenie"/>
            <w:rFonts w:cs="Times New Roman"/>
            <w:noProof/>
          </w:rPr>
          <w:t>2</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Charakteristika současného stavu budov a infrastruktury</w:t>
        </w:r>
        <w:r w:rsidR="00025C0A">
          <w:rPr>
            <w:noProof/>
            <w:webHidden/>
          </w:rPr>
          <w:tab/>
        </w:r>
        <w:r w:rsidR="00025C0A">
          <w:rPr>
            <w:noProof/>
            <w:webHidden/>
          </w:rPr>
          <w:fldChar w:fldCharType="begin"/>
        </w:r>
        <w:r w:rsidR="00025C0A">
          <w:rPr>
            <w:noProof/>
            <w:webHidden/>
          </w:rPr>
          <w:instrText xml:space="preserve"> PAGEREF _Toc138833500 \h </w:instrText>
        </w:r>
        <w:r w:rsidR="00025C0A">
          <w:rPr>
            <w:noProof/>
            <w:webHidden/>
          </w:rPr>
        </w:r>
        <w:r w:rsidR="00025C0A">
          <w:rPr>
            <w:noProof/>
            <w:webHidden/>
          </w:rPr>
          <w:fldChar w:fldCharType="separate"/>
        </w:r>
        <w:r w:rsidR="00025C0A">
          <w:rPr>
            <w:noProof/>
            <w:webHidden/>
          </w:rPr>
          <w:t>15</w:t>
        </w:r>
        <w:r w:rsidR="00025C0A">
          <w:rPr>
            <w:noProof/>
            <w:webHidden/>
          </w:rPr>
          <w:fldChar w:fldCharType="end"/>
        </w:r>
      </w:hyperlink>
    </w:p>
    <w:p w14:paraId="222E99F3" w14:textId="33B93302" w:rsidR="00025C0A" w:rsidRDefault="00946E31">
      <w:pPr>
        <w:pStyle w:val="Obsah3"/>
        <w:rPr>
          <w:rFonts w:eastAsiaTheme="minorEastAsia"/>
          <w:i w:val="0"/>
          <w:iCs w:val="0"/>
          <w:noProof/>
          <w:kern w:val="2"/>
          <w:sz w:val="22"/>
          <w:szCs w:val="22"/>
          <w:lang w:eastAsia="sk-SK"/>
          <w14:ligatures w14:val="standardContextual"/>
        </w:rPr>
      </w:pPr>
      <w:hyperlink w:anchor="_Toc138833501" w:history="1">
        <w:r w:rsidR="00025C0A" w:rsidRPr="00FA5EF3">
          <w:rPr>
            <w:rStyle w:val="Hypertextovprepojenie"/>
            <w:rFonts w:cs="Times New Roman"/>
            <w:noProof/>
          </w:rPr>
          <w:t>3</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Minimální technické podmínky, které musí nabídka splňovat</w:t>
        </w:r>
        <w:r w:rsidR="00025C0A">
          <w:rPr>
            <w:noProof/>
            <w:webHidden/>
          </w:rPr>
          <w:tab/>
        </w:r>
        <w:r w:rsidR="00025C0A">
          <w:rPr>
            <w:noProof/>
            <w:webHidden/>
          </w:rPr>
          <w:fldChar w:fldCharType="begin"/>
        </w:r>
        <w:r w:rsidR="00025C0A">
          <w:rPr>
            <w:noProof/>
            <w:webHidden/>
          </w:rPr>
          <w:instrText xml:space="preserve"> PAGEREF _Toc138833501 \h </w:instrText>
        </w:r>
        <w:r w:rsidR="00025C0A">
          <w:rPr>
            <w:noProof/>
            <w:webHidden/>
          </w:rPr>
        </w:r>
        <w:r w:rsidR="00025C0A">
          <w:rPr>
            <w:noProof/>
            <w:webHidden/>
          </w:rPr>
          <w:fldChar w:fldCharType="separate"/>
        </w:r>
        <w:r w:rsidR="00025C0A">
          <w:rPr>
            <w:noProof/>
            <w:webHidden/>
          </w:rPr>
          <w:t>16</w:t>
        </w:r>
        <w:r w:rsidR="00025C0A">
          <w:rPr>
            <w:noProof/>
            <w:webHidden/>
          </w:rPr>
          <w:fldChar w:fldCharType="end"/>
        </w:r>
      </w:hyperlink>
    </w:p>
    <w:p w14:paraId="70D4C6FB" w14:textId="4C98D894" w:rsidR="00025C0A" w:rsidRDefault="00946E31">
      <w:pPr>
        <w:pStyle w:val="Obsah3"/>
        <w:rPr>
          <w:rFonts w:eastAsiaTheme="minorEastAsia"/>
          <w:i w:val="0"/>
          <w:iCs w:val="0"/>
          <w:noProof/>
          <w:kern w:val="2"/>
          <w:sz w:val="22"/>
          <w:szCs w:val="22"/>
          <w:lang w:eastAsia="sk-SK"/>
          <w14:ligatures w14:val="standardContextual"/>
        </w:rPr>
      </w:pPr>
      <w:hyperlink w:anchor="_Toc138833502" w:history="1">
        <w:r w:rsidR="00025C0A" w:rsidRPr="00FA5EF3">
          <w:rPr>
            <w:rStyle w:val="Hypertextovprepojenie"/>
            <w:rFonts w:cs="Times New Roman"/>
            <w:noProof/>
          </w:rPr>
          <w:t>4</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Povinná opatření</w:t>
        </w:r>
        <w:r w:rsidR="00025C0A">
          <w:rPr>
            <w:noProof/>
            <w:webHidden/>
          </w:rPr>
          <w:tab/>
        </w:r>
        <w:r w:rsidR="00025C0A">
          <w:rPr>
            <w:noProof/>
            <w:webHidden/>
          </w:rPr>
          <w:fldChar w:fldCharType="begin"/>
        </w:r>
        <w:r w:rsidR="00025C0A">
          <w:rPr>
            <w:noProof/>
            <w:webHidden/>
          </w:rPr>
          <w:instrText xml:space="preserve"> PAGEREF _Toc138833502 \h </w:instrText>
        </w:r>
        <w:r w:rsidR="00025C0A">
          <w:rPr>
            <w:noProof/>
            <w:webHidden/>
          </w:rPr>
        </w:r>
        <w:r w:rsidR="00025C0A">
          <w:rPr>
            <w:noProof/>
            <w:webHidden/>
          </w:rPr>
          <w:fldChar w:fldCharType="separate"/>
        </w:r>
        <w:r w:rsidR="00025C0A">
          <w:rPr>
            <w:noProof/>
            <w:webHidden/>
          </w:rPr>
          <w:t>16</w:t>
        </w:r>
        <w:r w:rsidR="00025C0A">
          <w:rPr>
            <w:noProof/>
            <w:webHidden/>
          </w:rPr>
          <w:fldChar w:fldCharType="end"/>
        </w:r>
      </w:hyperlink>
    </w:p>
    <w:p w14:paraId="2DE284DE" w14:textId="4F24AED5" w:rsidR="00025C0A" w:rsidRDefault="00946E31">
      <w:pPr>
        <w:pStyle w:val="Obsah3"/>
        <w:rPr>
          <w:rFonts w:eastAsiaTheme="minorEastAsia"/>
          <w:i w:val="0"/>
          <w:iCs w:val="0"/>
          <w:noProof/>
          <w:kern w:val="2"/>
          <w:sz w:val="22"/>
          <w:szCs w:val="22"/>
          <w:lang w:eastAsia="sk-SK"/>
          <w14:ligatures w14:val="standardContextual"/>
        </w:rPr>
      </w:pPr>
      <w:hyperlink w:anchor="_Toc138833503" w:history="1">
        <w:r w:rsidR="00025C0A" w:rsidRPr="00FA5EF3">
          <w:rPr>
            <w:rStyle w:val="Hypertextovprepojenie"/>
            <w:rFonts w:cs="Times New Roman"/>
            <w:noProof/>
          </w:rPr>
          <w:t>5</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Místo plnění veřejné zakázky a termín její realizace</w:t>
        </w:r>
        <w:r w:rsidR="00025C0A">
          <w:rPr>
            <w:noProof/>
            <w:webHidden/>
          </w:rPr>
          <w:tab/>
        </w:r>
        <w:r w:rsidR="00025C0A">
          <w:rPr>
            <w:noProof/>
            <w:webHidden/>
          </w:rPr>
          <w:fldChar w:fldCharType="begin"/>
        </w:r>
        <w:r w:rsidR="00025C0A">
          <w:rPr>
            <w:noProof/>
            <w:webHidden/>
          </w:rPr>
          <w:instrText xml:space="preserve"> PAGEREF _Toc138833503 \h </w:instrText>
        </w:r>
        <w:r w:rsidR="00025C0A">
          <w:rPr>
            <w:noProof/>
            <w:webHidden/>
          </w:rPr>
        </w:r>
        <w:r w:rsidR="00025C0A">
          <w:rPr>
            <w:noProof/>
            <w:webHidden/>
          </w:rPr>
          <w:fldChar w:fldCharType="separate"/>
        </w:r>
        <w:r w:rsidR="00025C0A">
          <w:rPr>
            <w:noProof/>
            <w:webHidden/>
          </w:rPr>
          <w:t>16</w:t>
        </w:r>
        <w:r w:rsidR="00025C0A">
          <w:rPr>
            <w:noProof/>
            <w:webHidden/>
          </w:rPr>
          <w:fldChar w:fldCharType="end"/>
        </w:r>
      </w:hyperlink>
    </w:p>
    <w:p w14:paraId="661011E3" w14:textId="0BCE020E" w:rsidR="00025C0A" w:rsidRDefault="00946E31">
      <w:pPr>
        <w:pStyle w:val="Obsah3"/>
        <w:rPr>
          <w:rFonts w:eastAsiaTheme="minorEastAsia"/>
          <w:i w:val="0"/>
          <w:iCs w:val="0"/>
          <w:noProof/>
          <w:kern w:val="2"/>
          <w:sz w:val="22"/>
          <w:szCs w:val="22"/>
          <w:lang w:eastAsia="sk-SK"/>
          <w14:ligatures w14:val="standardContextual"/>
        </w:rPr>
      </w:pPr>
      <w:hyperlink w:anchor="_Toc138833504" w:history="1">
        <w:r w:rsidR="00025C0A" w:rsidRPr="00FA5EF3">
          <w:rPr>
            <w:rStyle w:val="Hypertextovprepojenie"/>
            <w:rFonts w:cs="Times New Roman"/>
            <w:noProof/>
          </w:rPr>
          <w:t>6</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Další požadavky na realizaci předmětu veřejné zakázky</w:t>
        </w:r>
        <w:r w:rsidR="00025C0A">
          <w:rPr>
            <w:noProof/>
            <w:webHidden/>
          </w:rPr>
          <w:tab/>
        </w:r>
        <w:r w:rsidR="00025C0A">
          <w:rPr>
            <w:noProof/>
            <w:webHidden/>
          </w:rPr>
          <w:fldChar w:fldCharType="begin"/>
        </w:r>
        <w:r w:rsidR="00025C0A">
          <w:rPr>
            <w:noProof/>
            <w:webHidden/>
          </w:rPr>
          <w:instrText xml:space="preserve"> PAGEREF _Toc138833504 \h </w:instrText>
        </w:r>
        <w:r w:rsidR="00025C0A">
          <w:rPr>
            <w:noProof/>
            <w:webHidden/>
          </w:rPr>
        </w:r>
        <w:r w:rsidR="00025C0A">
          <w:rPr>
            <w:noProof/>
            <w:webHidden/>
          </w:rPr>
          <w:fldChar w:fldCharType="separate"/>
        </w:r>
        <w:r w:rsidR="00025C0A">
          <w:rPr>
            <w:noProof/>
            <w:webHidden/>
          </w:rPr>
          <w:t>16</w:t>
        </w:r>
        <w:r w:rsidR="00025C0A">
          <w:rPr>
            <w:noProof/>
            <w:webHidden/>
          </w:rPr>
          <w:fldChar w:fldCharType="end"/>
        </w:r>
      </w:hyperlink>
    </w:p>
    <w:p w14:paraId="118B181F" w14:textId="48F5F5EA" w:rsidR="00025C0A" w:rsidRDefault="00946E31">
      <w:pPr>
        <w:pStyle w:val="Obsah1"/>
        <w:rPr>
          <w:rFonts w:asciiTheme="minorHAnsi" w:eastAsiaTheme="minorEastAsia" w:hAnsiTheme="minorHAnsi" w:cstheme="minorBidi"/>
          <w:b w:val="0"/>
          <w:bCs w:val="0"/>
          <w:caps w:val="0"/>
          <w:kern w:val="2"/>
          <w:sz w:val="22"/>
          <w:szCs w:val="22"/>
          <w:lang w:eastAsia="sk-SK"/>
          <w14:ligatures w14:val="standardContextual"/>
        </w:rPr>
      </w:pPr>
      <w:hyperlink w:anchor="_Toc138833505" w:history="1">
        <w:r w:rsidR="00025C0A" w:rsidRPr="00FA5EF3">
          <w:rPr>
            <w:rStyle w:val="Hypertextovprepojenie"/>
            <w14:scene3d>
              <w14:camera w14:prst="orthographicFront"/>
              <w14:lightRig w14:rig="threePt" w14:dir="t">
                <w14:rot w14:lat="0" w14:lon="0" w14:rev="0"/>
              </w14:lightRig>
            </w14:scene3d>
          </w:rPr>
          <w:t>ČÁST C</w:t>
        </w:r>
        <w:r w:rsidR="00025C0A">
          <w:rPr>
            <w:rFonts w:asciiTheme="minorHAnsi" w:eastAsiaTheme="minorEastAsia" w:hAnsiTheme="minorHAnsi" w:cstheme="minorBidi"/>
            <w:b w:val="0"/>
            <w:bCs w:val="0"/>
            <w:caps w:val="0"/>
            <w:kern w:val="2"/>
            <w:sz w:val="22"/>
            <w:szCs w:val="22"/>
            <w:lang w:eastAsia="sk-SK"/>
            <w14:ligatures w14:val="standardContextual"/>
          </w:rPr>
          <w:tab/>
        </w:r>
        <w:r w:rsidR="00025C0A" w:rsidRPr="00FA5EF3">
          <w:rPr>
            <w:rStyle w:val="Hypertextovprepojenie"/>
          </w:rPr>
          <w:t>Způsob určení ceny</w:t>
        </w:r>
        <w:r w:rsidR="00025C0A">
          <w:rPr>
            <w:webHidden/>
          </w:rPr>
          <w:tab/>
        </w:r>
        <w:r w:rsidR="00025C0A">
          <w:rPr>
            <w:webHidden/>
          </w:rPr>
          <w:fldChar w:fldCharType="begin"/>
        </w:r>
        <w:r w:rsidR="00025C0A">
          <w:rPr>
            <w:webHidden/>
          </w:rPr>
          <w:instrText xml:space="preserve"> PAGEREF _Toc138833505 \h </w:instrText>
        </w:r>
        <w:r w:rsidR="00025C0A">
          <w:rPr>
            <w:webHidden/>
          </w:rPr>
        </w:r>
        <w:r w:rsidR="00025C0A">
          <w:rPr>
            <w:webHidden/>
          </w:rPr>
          <w:fldChar w:fldCharType="separate"/>
        </w:r>
        <w:r w:rsidR="00025C0A">
          <w:rPr>
            <w:webHidden/>
          </w:rPr>
          <w:t>18</w:t>
        </w:r>
        <w:r w:rsidR="00025C0A">
          <w:rPr>
            <w:webHidden/>
          </w:rPr>
          <w:fldChar w:fldCharType="end"/>
        </w:r>
      </w:hyperlink>
    </w:p>
    <w:p w14:paraId="20290AE5" w14:textId="323FE5F1" w:rsidR="00025C0A" w:rsidRDefault="00946E31">
      <w:pPr>
        <w:pStyle w:val="Obsah3"/>
        <w:rPr>
          <w:rFonts w:eastAsiaTheme="minorEastAsia"/>
          <w:i w:val="0"/>
          <w:iCs w:val="0"/>
          <w:noProof/>
          <w:kern w:val="2"/>
          <w:sz w:val="22"/>
          <w:szCs w:val="22"/>
          <w:lang w:eastAsia="sk-SK"/>
          <w14:ligatures w14:val="standardContextual"/>
        </w:rPr>
      </w:pPr>
      <w:hyperlink w:anchor="_Toc138833506" w:history="1">
        <w:r w:rsidR="00025C0A" w:rsidRPr="00FA5EF3">
          <w:rPr>
            <w:rStyle w:val="Hypertextovprepojenie"/>
            <w:rFonts w:cs="Times New Roman"/>
            <w:noProof/>
          </w:rPr>
          <w:t>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Požadavky na zpracování nabídkové ceny</w:t>
        </w:r>
        <w:r w:rsidR="00025C0A">
          <w:rPr>
            <w:noProof/>
            <w:webHidden/>
          </w:rPr>
          <w:tab/>
        </w:r>
        <w:r w:rsidR="00025C0A">
          <w:rPr>
            <w:noProof/>
            <w:webHidden/>
          </w:rPr>
          <w:fldChar w:fldCharType="begin"/>
        </w:r>
        <w:r w:rsidR="00025C0A">
          <w:rPr>
            <w:noProof/>
            <w:webHidden/>
          </w:rPr>
          <w:instrText xml:space="preserve"> PAGEREF _Toc138833506 \h </w:instrText>
        </w:r>
        <w:r w:rsidR="00025C0A">
          <w:rPr>
            <w:noProof/>
            <w:webHidden/>
          </w:rPr>
        </w:r>
        <w:r w:rsidR="00025C0A">
          <w:rPr>
            <w:noProof/>
            <w:webHidden/>
          </w:rPr>
          <w:fldChar w:fldCharType="separate"/>
        </w:r>
        <w:r w:rsidR="00025C0A">
          <w:rPr>
            <w:noProof/>
            <w:webHidden/>
          </w:rPr>
          <w:t>18</w:t>
        </w:r>
        <w:r w:rsidR="00025C0A">
          <w:rPr>
            <w:noProof/>
            <w:webHidden/>
          </w:rPr>
          <w:fldChar w:fldCharType="end"/>
        </w:r>
      </w:hyperlink>
    </w:p>
    <w:p w14:paraId="6193BE6B" w14:textId="168DCBC8" w:rsidR="00025C0A" w:rsidRDefault="00946E31">
      <w:pPr>
        <w:pStyle w:val="Obsah3"/>
        <w:rPr>
          <w:rFonts w:eastAsiaTheme="minorEastAsia"/>
          <w:i w:val="0"/>
          <w:iCs w:val="0"/>
          <w:noProof/>
          <w:kern w:val="2"/>
          <w:sz w:val="22"/>
          <w:szCs w:val="22"/>
          <w:lang w:eastAsia="sk-SK"/>
          <w14:ligatures w14:val="standardContextual"/>
        </w:rPr>
      </w:pPr>
      <w:hyperlink w:anchor="_Toc138833507" w:history="1">
        <w:r w:rsidR="00025C0A" w:rsidRPr="00FA5EF3">
          <w:rPr>
            <w:rStyle w:val="Hypertextovprepojenie"/>
            <w:rFonts w:cs="Times New Roman"/>
            <w:noProof/>
          </w:rPr>
          <w:t>2</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Financování veřejné zakázky</w:t>
        </w:r>
        <w:r w:rsidR="00025C0A">
          <w:rPr>
            <w:noProof/>
            <w:webHidden/>
          </w:rPr>
          <w:tab/>
        </w:r>
        <w:r w:rsidR="00025C0A">
          <w:rPr>
            <w:noProof/>
            <w:webHidden/>
          </w:rPr>
          <w:fldChar w:fldCharType="begin"/>
        </w:r>
        <w:r w:rsidR="00025C0A">
          <w:rPr>
            <w:noProof/>
            <w:webHidden/>
          </w:rPr>
          <w:instrText xml:space="preserve"> PAGEREF _Toc138833507 \h </w:instrText>
        </w:r>
        <w:r w:rsidR="00025C0A">
          <w:rPr>
            <w:noProof/>
            <w:webHidden/>
          </w:rPr>
        </w:r>
        <w:r w:rsidR="00025C0A">
          <w:rPr>
            <w:noProof/>
            <w:webHidden/>
          </w:rPr>
          <w:fldChar w:fldCharType="separate"/>
        </w:r>
        <w:r w:rsidR="00025C0A">
          <w:rPr>
            <w:noProof/>
            <w:webHidden/>
          </w:rPr>
          <w:t>18</w:t>
        </w:r>
        <w:r w:rsidR="00025C0A">
          <w:rPr>
            <w:noProof/>
            <w:webHidden/>
          </w:rPr>
          <w:fldChar w:fldCharType="end"/>
        </w:r>
      </w:hyperlink>
    </w:p>
    <w:p w14:paraId="7BFCF6CB" w14:textId="76B0F578" w:rsidR="00025C0A" w:rsidRDefault="00946E31">
      <w:pPr>
        <w:pStyle w:val="Obsah3"/>
        <w:rPr>
          <w:rFonts w:eastAsiaTheme="minorEastAsia"/>
          <w:i w:val="0"/>
          <w:iCs w:val="0"/>
          <w:noProof/>
          <w:kern w:val="2"/>
          <w:sz w:val="22"/>
          <w:szCs w:val="22"/>
          <w:lang w:eastAsia="sk-SK"/>
          <w14:ligatures w14:val="standardContextual"/>
        </w:rPr>
      </w:pPr>
      <w:hyperlink w:anchor="_Toc138833508" w:history="1">
        <w:r w:rsidR="00025C0A" w:rsidRPr="00FA5EF3">
          <w:rPr>
            <w:rStyle w:val="Hypertextovprepojenie"/>
            <w:rFonts w:cs="Times New Roman"/>
            <w:noProof/>
          </w:rPr>
          <w:t>3</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Předložení ceny za předmět veřejné zakázky</w:t>
        </w:r>
        <w:r w:rsidR="00025C0A">
          <w:rPr>
            <w:noProof/>
            <w:webHidden/>
          </w:rPr>
          <w:tab/>
        </w:r>
        <w:r w:rsidR="00025C0A">
          <w:rPr>
            <w:noProof/>
            <w:webHidden/>
          </w:rPr>
          <w:fldChar w:fldCharType="begin"/>
        </w:r>
        <w:r w:rsidR="00025C0A">
          <w:rPr>
            <w:noProof/>
            <w:webHidden/>
          </w:rPr>
          <w:instrText xml:space="preserve"> PAGEREF _Toc138833508 \h </w:instrText>
        </w:r>
        <w:r w:rsidR="00025C0A">
          <w:rPr>
            <w:noProof/>
            <w:webHidden/>
          </w:rPr>
        </w:r>
        <w:r w:rsidR="00025C0A">
          <w:rPr>
            <w:noProof/>
            <w:webHidden/>
          </w:rPr>
          <w:fldChar w:fldCharType="separate"/>
        </w:r>
        <w:r w:rsidR="00025C0A">
          <w:rPr>
            <w:noProof/>
            <w:webHidden/>
          </w:rPr>
          <w:t>18</w:t>
        </w:r>
        <w:r w:rsidR="00025C0A">
          <w:rPr>
            <w:noProof/>
            <w:webHidden/>
          </w:rPr>
          <w:fldChar w:fldCharType="end"/>
        </w:r>
      </w:hyperlink>
    </w:p>
    <w:p w14:paraId="3294C77A" w14:textId="7C0E0456" w:rsidR="00025C0A" w:rsidRDefault="00946E31">
      <w:pPr>
        <w:pStyle w:val="Obsah1"/>
        <w:rPr>
          <w:rFonts w:asciiTheme="minorHAnsi" w:eastAsiaTheme="minorEastAsia" w:hAnsiTheme="minorHAnsi" w:cstheme="minorBidi"/>
          <w:b w:val="0"/>
          <w:bCs w:val="0"/>
          <w:caps w:val="0"/>
          <w:kern w:val="2"/>
          <w:sz w:val="22"/>
          <w:szCs w:val="22"/>
          <w:lang w:eastAsia="sk-SK"/>
          <w14:ligatures w14:val="standardContextual"/>
        </w:rPr>
      </w:pPr>
      <w:hyperlink w:anchor="_Toc138833509" w:history="1">
        <w:r w:rsidR="00025C0A" w:rsidRPr="00FA5EF3">
          <w:rPr>
            <w:rStyle w:val="Hypertextovprepojenie"/>
            <w14:scene3d>
              <w14:camera w14:prst="orthographicFront"/>
              <w14:lightRig w14:rig="threePt" w14:dir="t">
                <w14:rot w14:lat="0" w14:lon="0" w14:rev="0"/>
              </w14:lightRig>
            </w14:scene3d>
          </w:rPr>
          <w:t>ČÁST D</w:t>
        </w:r>
        <w:r w:rsidR="00025C0A">
          <w:rPr>
            <w:rFonts w:asciiTheme="minorHAnsi" w:eastAsiaTheme="minorEastAsia" w:hAnsiTheme="minorHAnsi" w:cstheme="minorBidi"/>
            <w:b w:val="0"/>
            <w:bCs w:val="0"/>
            <w:caps w:val="0"/>
            <w:kern w:val="2"/>
            <w:sz w:val="22"/>
            <w:szCs w:val="22"/>
            <w:lang w:eastAsia="sk-SK"/>
            <w14:ligatures w14:val="standardContextual"/>
          </w:rPr>
          <w:tab/>
        </w:r>
        <w:r w:rsidR="00025C0A" w:rsidRPr="00FA5EF3">
          <w:rPr>
            <w:rStyle w:val="Hypertextovprepojenie"/>
          </w:rPr>
          <w:t>Obchodní podmínky</w:t>
        </w:r>
        <w:r w:rsidR="00025C0A">
          <w:rPr>
            <w:webHidden/>
          </w:rPr>
          <w:tab/>
        </w:r>
        <w:r w:rsidR="00025C0A">
          <w:rPr>
            <w:webHidden/>
          </w:rPr>
          <w:fldChar w:fldCharType="begin"/>
        </w:r>
        <w:r w:rsidR="00025C0A">
          <w:rPr>
            <w:webHidden/>
          </w:rPr>
          <w:instrText xml:space="preserve"> PAGEREF _Toc138833509 \h </w:instrText>
        </w:r>
        <w:r w:rsidR="00025C0A">
          <w:rPr>
            <w:webHidden/>
          </w:rPr>
        </w:r>
        <w:r w:rsidR="00025C0A">
          <w:rPr>
            <w:webHidden/>
          </w:rPr>
          <w:fldChar w:fldCharType="separate"/>
        </w:r>
        <w:r w:rsidR="00025C0A">
          <w:rPr>
            <w:webHidden/>
          </w:rPr>
          <w:t>19</w:t>
        </w:r>
        <w:r w:rsidR="00025C0A">
          <w:rPr>
            <w:webHidden/>
          </w:rPr>
          <w:fldChar w:fldCharType="end"/>
        </w:r>
      </w:hyperlink>
    </w:p>
    <w:p w14:paraId="10B5655F" w14:textId="7D75A758" w:rsidR="00025C0A" w:rsidRDefault="00946E31">
      <w:pPr>
        <w:pStyle w:val="Obsah3"/>
        <w:rPr>
          <w:rFonts w:eastAsiaTheme="minorEastAsia"/>
          <w:i w:val="0"/>
          <w:iCs w:val="0"/>
          <w:noProof/>
          <w:kern w:val="2"/>
          <w:sz w:val="22"/>
          <w:szCs w:val="22"/>
          <w:lang w:eastAsia="sk-SK"/>
          <w14:ligatures w14:val="standardContextual"/>
        </w:rPr>
      </w:pPr>
      <w:hyperlink w:anchor="_Toc138833510" w:history="1">
        <w:r w:rsidR="00025C0A" w:rsidRPr="00FA5EF3">
          <w:rPr>
            <w:rStyle w:val="Hypertextovprepojenie"/>
            <w:rFonts w:cs="Times New Roman"/>
            <w:noProof/>
          </w:rPr>
          <w:t>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Podmínky uzavření smlouvy</w:t>
        </w:r>
        <w:r w:rsidR="00025C0A">
          <w:rPr>
            <w:noProof/>
            <w:webHidden/>
          </w:rPr>
          <w:tab/>
        </w:r>
        <w:r w:rsidR="00025C0A">
          <w:rPr>
            <w:noProof/>
            <w:webHidden/>
          </w:rPr>
          <w:fldChar w:fldCharType="begin"/>
        </w:r>
        <w:r w:rsidR="00025C0A">
          <w:rPr>
            <w:noProof/>
            <w:webHidden/>
          </w:rPr>
          <w:instrText xml:space="preserve"> PAGEREF _Toc138833510 \h </w:instrText>
        </w:r>
        <w:r w:rsidR="00025C0A">
          <w:rPr>
            <w:noProof/>
            <w:webHidden/>
          </w:rPr>
        </w:r>
        <w:r w:rsidR="00025C0A">
          <w:rPr>
            <w:noProof/>
            <w:webHidden/>
          </w:rPr>
          <w:fldChar w:fldCharType="separate"/>
        </w:r>
        <w:r w:rsidR="00025C0A">
          <w:rPr>
            <w:noProof/>
            <w:webHidden/>
          </w:rPr>
          <w:t>19</w:t>
        </w:r>
        <w:r w:rsidR="00025C0A">
          <w:rPr>
            <w:noProof/>
            <w:webHidden/>
          </w:rPr>
          <w:fldChar w:fldCharType="end"/>
        </w:r>
      </w:hyperlink>
    </w:p>
    <w:p w14:paraId="19FE9D05" w14:textId="1DB26270" w:rsidR="00025C0A" w:rsidRDefault="00946E31">
      <w:pPr>
        <w:pStyle w:val="Obsah1"/>
        <w:rPr>
          <w:rFonts w:asciiTheme="minorHAnsi" w:eastAsiaTheme="minorEastAsia" w:hAnsiTheme="minorHAnsi" w:cstheme="minorBidi"/>
          <w:b w:val="0"/>
          <w:bCs w:val="0"/>
          <w:caps w:val="0"/>
          <w:kern w:val="2"/>
          <w:sz w:val="22"/>
          <w:szCs w:val="22"/>
          <w:lang w:eastAsia="sk-SK"/>
          <w14:ligatures w14:val="standardContextual"/>
        </w:rPr>
      </w:pPr>
      <w:hyperlink w:anchor="_Toc138833511" w:history="1">
        <w:r w:rsidR="00025C0A" w:rsidRPr="00FA5EF3">
          <w:rPr>
            <w:rStyle w:val="Hypertextovprepojenie"/>
            <w14:scene3d>
              <w14:camera w14:prst="orthographicFront"/>
              <w14:lightRig w14:rig="threePt" w14:dir="t">
                <w14:rot w14:lat="0" w14:lon="0" w14:rev="0"/>
              </w14:lightRig>
            </w14:scene3d>
          </w:rPr>
          <w:t>ČÁST E</w:t>
        </w:r>
        <w:r w:rsidR="00025C0A">
          <w:rPr>
            <w:rFonts w:asciiTheme="minorHAnsi" w:eastAsiaTheme="minorEastAsia" w:hAnsiTheme="minorHAnsi" w:cstheme="minorBidi"/>
            <w:b w:val="0"/>
            <w:bCs w:val="0"/>
            <w:caps w:val="0"/>
            <w:kern w:val="2"/>
            <w:sz w:val="22"/>
            <w:szCs w:val="22"/>
            <w:lang w:eastAsia="sk-SK"/>
            <w14:ligatures w14:val="standardContextual"/>
          </w:rPr>
          <w:tab/>
        </w:r>
        <w:r w:rsidR="00025C0A" w:rsidRPr="00FA5EF3">
          <w:rPr>
            <w:rStyle w:val="Hypertextovprepojenie"/>
          </w:rPr>
          <w:t>Způsob hodnocení nabídek</w:t>
        </w:r>
        <w:r w:rsidR="00025C0A">
          <w:rPr>
            <w:webHidden/>
          </w:rPr>
          <w:tab/>
        </w:r>
        <w:r w:rsidR="00025C0A">
          <w:rPr>
            <w:webHidden/>
          </w:rPr>
          <w:fldChar w:fldCharType="begin"/>
        </w:r>
        <w:r w:rsidR="00025C0A">
          <w:rPr>
            <w:webHidden/>
          </w:rPr>
          <w:instrText xml:space="preserve"> PAGEREF _Toc138833511 \h </w:instrText>
        </w:r>
        <w:r w:rsidR="00025C0A">
          <w:rPr>
            <w:webHidden/>
          </w:rPr>
        </w:r>
        <w:r w:rsidR="00025C0A">
          <w:rPr>
            <w:webHidden/>
          </w:rPr>
          <w:fldChar w:fldCharType="separate"/>
        </w:r>
        <w:r w:rsidR="00025C0A">
          <w:rPr>
            <w:webHidden/>
          </w:rPr>
          <w:t>20</w:t>
        </w:r>
        <w:r w:rsidR="00025C0A">
          <w:rPr>
            <w:webHidden/>
          </w:rPr>
          <w:fldChar w:fldCharType="end"/>
        </w:r>
      </w:hyperlink>
    </w:p>
    <w:p w14:paraId="57DA826F" w14:textId="16402D9E" w:rsidR="00025C0A" w:rsidRDefault="00946E31">
      <w:pPr>
        <w:pStyle w:val="Obsah3"/>
        <w:rPr>
          <w:rFonts w:eastAsiaTheme="minorEastAsia"/>
          <w:i w:val="0"/>
          <w:iCs w:val="0"/>
          <w:noProof/>
          <w:kern w:val="2"/>
          <w:sz w:val="22"/>
          <w:szCs w:val="22"/>
          <w:lang w:eastAsia="sk-SK"/>
          <w14:ligatures w14:val="standardContextual"/>
        </w:rPr>
      </w:pPr>
      <w:hyperlink w:anchor="_Toc138833512" w:history="1">
        <w:r w:rsidR="00025C0A" w:rsidRPr="00FA5EF3">
          <w:rPr>
            <w:rStyle w:val="Hypertextovprepojenie"/>
            <w:rFonts w:cs="Times New Roman"/>
            <w:noProof/>
          </w:rPr>
          <w:t>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Kritéria hodnocení</w:t>
        </w:r>
        <w:r w:rsidR="00025C0A">
          <w:rPr>
            <w:noProof/>
            <w:webHidden/>
          </w:rPr>
          <w:tab/>
        </w:r>
        <w:r w:rsidR="00025C0A">
          <w:rPr>
            <w:noProof/>
            <w:webHidden/>
          </w:rPr>
          <w:fldChar w:fldCharType="begin"/>
        </w:r>
        <w:r w:rsidR="00025C0A">
          <w:rPr>
            <w:noProof/>
            <w:webHidden/>
          </w:rPr>
          <w:instrText xml:space="preserve"> PAGEREF _Toc138833512 \h </w:instrText>
        </w:r>
        <w:r w:rsidR="00025C0A">
          <w:rPr>
            <w:noProof/>
            <w:webHidden/>
          </w:rPr>
        </w:r>
        <w:r w:rsidR="00025C0A">
          <w:rPr>
            <w:noProof/>
            <w:webHidden/>
          </w:rPr>
          <w:fldChar w:fldCharType="separate"/>
        </w:r>
        <w:r w:rsidR="00025C0A">
          <w:rPr>
            <w:noProof/>
            <w:webHidden/>
          </w:rPr>
          <w:t>20</w:t>
        </w:r>
        <w:r w:rsidR="00025C0A">
          <w:rPr>
            <w:noProof/>
            <w:webHidden/>
          </w:rPr>
          <w:fldChar w:fldCharType="end"/>
        </w:r>
      </w:hyperlink>
    </w:p>
    <w:p w14:paraId="74CAD04F" w14:textId="6EB4E959" w:rsidR="00025C0A" w:rsidRDefault="00946E31">
      <w:pPr>
        <w:pStyle w:val="Obsah1"/>
        <w:rPr>
          <w:rFonts w:asciiTheme="minorHAnsi" w:eastAsiaTheme="minorEastAsia" w:hAnsiTheme="minorHAnsi" w:cstheme="minorBidi"/>
          <w:b w:val="0"/>
          <w:bCs w:val="0"/>
          <w:caps w:val="0"/>
          <w:kern w:val="2"/>
          <w:sz w:val="22"/>
          <w:szCs w:val="22"/>
          <w:lang w:eastAsia="sk-SK"/>
          <w14:ligatures w14:val="standardContextual"/>
        </w:rPr>
      </w:pPr>
      <w:hyperlink w:anchor="_Toc138833513" w:history="1">
        <w:r w:rsidR="00025C0A" w:rsidRPr="00FA5EF3">
          <w:rPr>
            <w:rStyle w:val="Hypertextovprepojenie"/>
            <w14:scene3d>
              <w14:camera w14:prst="orthographicFront"/>
              <w14:lightRig w14:rig="threePt" w14:dir="t">
                <w14:rot w14:lat="0" w14:lon="0" w14:rev="0"/>
              </w14:lightRig>
            </w14:scene3d>
          </w:rPr>
          <w:t>ČÁST F</w:t>
        </w:r>
        <w:r w:rsidR="00025C0A">
          <w:rPr>
            <w:rFonts w:asciiTheme="minorHAnsi" w:eastAsiaTheme="minorEastAsia" w:hAnsiTheme="minorHAnsi" w:cstheme="minorBidi"/>
            <w:b w:val="0"/>
            <w:bCs w:val="0"/>
            <w:caps w:val="0"/>
            <w:kern w:val="2"/>
            <w:sz w:val="22"/>
            <w:szCs w:val="22"/>
            <w:lang w:eastAsia="sk-SK"/>
            <w14:ligatures w14:val="standardContextual"/>
          </w:rPr>
          <w:tab/>
        </w:r>
        <w:r w:rsidR="00025C0A" w:rsidRPr="00FA5EF3">
          <w:rPr>
            <w:rStyle w:val="Hypertextovprepojenie"/>
          </w:rPr>
          <w:t>Požadavky na prokázaní splnění kvalifikace</w:t>
        </w:r>
        <w:r w:rsidR="00025C0A">
          <w:rPr>
            <w:webHidden/>
          </w:rPr>
          <w:tab/>
        </w:r>
        <w:r w:rsidR="00025C0A">
          <w:rPr>
            <w:webHidden/>
          </w:rPr>
          <w:fldChar w:fldCharType="begin"/>
        </w:r>
        <w:r w:rsidR="00025C0A">
          <w:rPr>
            <w:webHidden/>
          </w:rPr>
          <w:instrText xml:space="preserve"> PAGEREF _Toc138833513 \h </w:instrText>
        </w:r>
        <w:r w:rsidR="00025C0A">
          <w:rPr>
            <w:webHidden/>
          </w:rPr>
        </w:r>
        <w:r w:rsidR="00025C0A">
          <w:rPr>
            <w:webHidden/>
          </w:rPr>
          <w:fldChar w:fldCharType="separate"/>
        </w:r>
        <w:r w:rsidR="00025C0A">
          <w:rPr>
            <w:webHidden/>
          </w:rPr>
          <w:t>21</w:t>
        </w:r>
        <w:r w:rsidR="00025C0A">
          <w:rPr>
            <w:webHidden/>
          </w:rPr>
          <w:fldChar w:fldCharType="end"/>
        </w:r>
      </w:hyperlink>
    </w:p>
    <w:p w14:paraId="23A66DCC" w14:textId="0B337D17" w:rsidR="00025C0A" w:rsidRDefault="00946E31">
      <w:pPr>
        <w:pStyle w:val="Obsah3"/>
        <w:rPr>
          <w:rFonts w:eastAsiaTheme="minorEastAsia"/>
          <w:i w:val="0"/>
          <w:iCs w:val="0"/>
          <w:noProof/>
          <w:kern w:val="2"/>
          <w:sz w:val="22"/>
          <w:szCs w:val="22"/>
          <w:lang w:eastAsia="sk-SK"/>
          <w14:ligatures w14:val="standardContextual"/>
        </w:rPr>
      </w:pPr>
      <w:hyperlink w:anchor="_Toc138833514" w:history="1">
        <w:r w:rsidR="00025C0A" w:rsidRPr="00FA5EF3">
          <w:rPr>
            <w:rStyle w:val="Hypertextovprepojenie"/>
            <w:rFonts w:cs="Times New Roman"/>
            <w:noProof/>
          </w:rPr>
          <w:t>1</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Základní způsobilost</w:t>
        </w:r>
        <w:r w:rsidR="00025C0A">
          <w:rPr>
            <w:noProof/>
            <w:webHidden/>
          </w:rPr>
          <w:tab/>
        </w:r>
        <w:r w:rsidR="00025C0A">
          <w:rPr>
            <w:noProof/>
            <w:webHidden/>
          </w:rPr>
          <w:fldChar w:fldCharType="begin"/>
        </w:r>
        <w:r w:rsidR="00025C0A">
          <w:rPr>
            <w:noProof/>
            <w:webHidden/>
          </w:rPr>
          <w:instrText xml:space="preserve"> PAGEREF _Toc138833514 \h </w:instrText>
        </w:r>
        <w:r w:rsidR="00025C0A">
          <w:rPr>
            <w:noProof/>
            <w:webHidden/>
          </w:rPr>
        </w:r>
        <w:r w:rsidR="00025C0A">
          <w:rPr>
            <w:noProof/>
            <w:webHidden/>
          </w:rPr>
          <w:fldChar w:fldCharType="separate"/>
        </w:r>
        <w:r w:rsidR="00025C0A">
          <w:rPr>
            <w:noProof/>
            <w:webHidden/>
          </w:rPr>
          <w:t>21</w:t>
        </w:r>
        <w:r w:rsidR="00025C0A">
          <w:rPr>
            <w:noProof/>
            <w:webHidden/>
          </w:rPr>
          <w:fldChar w:fldCharType="end"/>
        </w:r>
      </w:hyperlink>
    </w:p>
    <w:p w14:paraId="42CEF1C4" w14:textId="7A46FEB5" w:rsidR="00025C0A" w:rsidRDefault="00946E31">
      <w:pPr>
        <w:pStyle w:val="Obsah3"/>
        <w:rPr>
          <w:rFonts w:eastAsiaTheme="minorEastAsia"/>
          <w:i w:val="0"/>
          <w:iCs w:val="0"/>
          <w:noProof/>
          <w:kern w:val="2"/>
          <w:sz w:val="22"/>
          <w:szCs w:val="22"/>
          <w:lang w:eastAsia="sk-SK"/>
          <w14:ligatures w14:val="standardContextual"/>
        </w:rPr>
      </w:pPr>
      <w:hyperlink w:anchor="_Toc138833515" w:history="1">
        <w:r w:rsidR="00025C0A" w:rsidRPr="00FA5EF3">
          <w:rPr>
            <w:rStyle w:val="Hypertextovprepojenie"/>
            <w:rFonts w:cs="Times New Roman"/>
            <w:noProof/>
          </w:rPr>
          <w:t>2</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Profesní způsobilost</w:t>
        </w:r>
        <w:r w:rsidR="00025C0A">
          <w:rPr>
            <w:noProof/>
            <w:webHidden/>
          </w:rPr>
          <w:tab/>
        </w:r>
        <w:r w:rsidR="00025C0A">
          <w:rPr>
            <w:noProof/>
            <w:webHidden/>
          </w:rPr>
          <w:fldChar w:fldCharType="begin"/>
        </w:r>
        <w:r w:rsidR="00025C0A">
          <w:rPr>
            <w:noProof/>
            <w:webHidden/>
          </w:rPr>
          <w:instrText xml:space="preserve"> PAGEREF _Toc138833515 \h </w:instrText>
        </w:r>
        <w:r w:rsidR="00025C0A">
          <w:rPr>
            <w:noProof/>
            <w:webHidden/>
          </w:rPr>
        </w:r>
        <w:r w:rsidR="00025C0A">
          <w:rPr>
            <w:noProof/>
            <w:webHidden/>
          </w:rPr>
          <w:fldChar w:fldCharType="separate"/>
        </w:r>
        <w:r w:rsidR="00025C0A">
          <w:rPr>
            <w:noProof/>
            <w:webHidden/>
          </w:rPr>
          <w:t>22</w:t>
        </w:r>
        <w:r w:rsidR="00025C0A">
          <w:rPr>
            <w:noProof/>
            <w:webHidden/>
          </w:rPr>
          <w:fldChar w:fldCharType="end"/>
        </w:r>
      </w:hyperlink>
    </w:p>
    <w:p w14:paraId="181DD10F" w14:textId="5D658FE7" w:rsidR="00025C0A" w:rsidRDefault="00946E31">
      <w:pPr>
        <w:pStyle w:val="Obsah3"/>
        <w:rPr>
          <w:rFonts w:eastAsiaTheme="minorEastAsia"/>
          <w:i w:val="0"/>
          <w:iCs w:val="0"/>
          <w:noProof/>
          <w:kern w:val="2"/>
          <w:sz w:val="22"/>
          <w:szCs w:val="22"/>
          <w:lang w:eastAsia="sk-SK"/>
          <w14:ligatures w14:val="standardContextual"/>
        </w:rPr>
      </w:pPr>
      <w:hyperlink w:anchor="_Toc138833516" w:history="1">
        <w:r w:rsidR="00025C0A" w:rsidRPr="00FA5EF3">
          <w:rPr>
            <w:rStyle w:val="Hypertextovprepojenie"/>
            <w:rFonts w:cs="Times New Roman"/>
            <w:noProof/>
          </w:rPr>
          <w:t>3</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Ekonomická kvalifikace</w:t>
        </w:r>
        <w:r w:rsidR="00025C0A">
          <w:rPr>
            <w:noProof/>
            <w:webHidden/>
          </w:rPr>
          <w:tab/>
        </w:r>
        <w:r w:rsidR="00025C0A">
          <w:rPr>
            <w:noProof/>
            <w:webHidden/>
          </w:rPr>
          <w:fldChar w:fldCharType="begin"/>
        </w:r>
        <w:r w:rsidR="00025C0A">
          <w:rPr>
            <w:noProof/>
            <w:webHidden/>
          </w:rPr>
          <w:instrText xml:space="preserve"> PAGEREF _Toc138833516 \h </w:instrText>
        </w:r>
        <w:r w:rsidR="00025C0A">
          <w:rPr>
            <w:noProof/>
            <w:webHidden/>
          </w:rPr>
        </w:r>
        <w:r w:rsidR="00025C0A">
          <w:rPr>
            <w:noProof/>
            <w:webHidden/>
          </w:rPr>
          <w:fldChar w:fldCharType="separate"/>
        </w:r>
        <w:r w:rsidR="00025C0A">
          <w:rPr>
            <w:noProof/>
            <w:webHidden/>
          </w:rPr>
          <w:t>22</w:t>
        </w:r>
        <w:r w:rsidR="00025C0A">
          <w:rPr>
            <w:noProof/>
            <w:webHidden/>
          </w:rPr>
          <w:fldChar w:fldCharType="end"/>
        </w:r>
      </w:hyperlink>
    </w:p>
    <w:p w14:paraId="4AE9F2A8" w14:textId="0237A4CC" w:rsidR="00025C0A" w:rsidRDefault="00946E31">
      <w:pPr>
        <w:pStyle w:val="Obsah3"/>
        <w:rPr>
          <w:rFonts w:eastAsiaTheme="minorEastAsia"/>
          <w:i w:val="0"/>
          <w:iCs w:val="0"/>
          <w:noProof/>
          <w:kern w:val="2"/>
          <w:sz w:val="22"/>
          <w:szCs w:val="22"/>
          <w:lang w:eastAsia="sk-SK"/>
          <w14:ligatures w14:val="standardContextual"/>
        </w:rPr>
      </w:pPr>
      <w:hyperlink w:anchor="_Toc138833517" w:history="1">
        <w:r w:rsidR="00025C0A" w:rsidRPr="00FA5EF3">
          <w:rPr>
            <w:rStyle w:val="Hypertextovprepojenie"/>
            <w:rFonts w:cs="Times New Roman"/>
            <w:noProof/>
          </w:rPr>
          <w:t>4</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Technická kvalifikace</w:t>
        </w:r>
        <w:r w:rsidR="00025C0A">
          <w:rPr>
            <w:noProof/>
            <w:webHidden/>
          </w:rPr>
          <w:tab/>
        </w:r>
        <w:r w:rsidR="00025C0A">
          <w:rPr>
            <w:noProof/>
            <w:webHidden/>
          </w:rPr>
          <w:fldChar w:fldCharType="begin"/>
        </w:r>
        <w:r w:rsidR="00025C0A">
          <w:rPr>
            <w:noProof/>
            <w:webHidden/>
          </w:rPr>
          <w:instrText xml:space="preserve"> PAGEREF _Toc138833517 \h </w:instrText>
        </w:r>
        <w:r w:rsidR="00025C0A">
          <w:rPr>
            <w:noProof/>
            <w:webHidden/>
          </w:rPr>
        </w:r>
        <w:r w:rsidR="00025C0A">
          <w:rPr>
            <w:noProof/>
            <w:webHidden/>
          </w:rPr>
          <w:fldChar w:fldCharType="separate"/>
        </w:r>
        <w:r w:rsidR="00025C0A">
          <w:rPr>
            <w:noProof/>
            <w:webHidden/>
          </w:rPr>
          <w:t>23</w:t>
        </w:r>
        <w:r w:rsidR="00025C0A">
          <w:rPr>
            <w:noProof/>
            <w:webHidden/>
          </w:rPr>
          <w:fldChar w:fldCharType="end"/>
        </w:r>
      </w:hyperlink>
    </w:p>
    <w:p w14:paraId="0C0EF871" w14:textId="66228D93" w:rsidR="00025C0A" w:rsidRDefault="00946E31">
      <w:pPr>
        <w:pStyle w:val="Obsah3"/>
        <w:rPr>
          <w:rFonts w:eastAsiaTheme="minorEastAsia"/>
          <w:i w:val="0"/>
          <w:iCs w:val="0"/>
          <w:noProof/>
          <w:kern w:val="2"/>
          <w:sz w:val="22"/>
          <w:szCs w:val="22"/>
          <w:lang w:eastAsia="sk-SK"/>
          <w14:ligatures w14:val="standardContextual"/>
        </w:rPr>
      </w:pPr>
      <w:hyperlink w:anchor="_Toc138833518" w:history="1">
        <w:r w:rsidR="00025C0A" w:rsidRPr="00FA5EF3">
          <w:rPr>
            <w:rStyle w:val="Hypertextovprepojenie"/>
            <w:rFonts w:cs="Times New Roman"/>
            <w:noProof/>
          </w:rPr>
          <w:t>5</w:t>
        </w:r>
        <w:r w:rsidR="00025C0A">
          <w:rPr>
            <w:rFonts w:eastAsiaTheme="minorEastAsia"/>
            <w:i w:val="0"/>
            <w:iCs w:val="0"/>
            <w:noProof/>
            <w:kern w:val="2"/>
            <w:sz w:val="22"/>
            <w:szCs w:val="22"/>
            <w:lang w:eastAsia="sk-SK"/>
            <w14:ligatures w14:val="standardContextual"/>
          </w:rPr>
          <w:tab/>
        </w:r>
        <w:r w:rsidR="00025C0A" w:rsidRPr="00FA5EF3">
          <w:rPr>
            <w:rStyle w:val="Hypertextovprepojenie"/>
            <w:noProof/>
          </w:rPr>
          <w:t>Společná ustanovení ke kvalifikaci</w:t>
        </w:r>
        <w:r w:rsidR="00025C0A">
          <w:rPr>
            <w:noProof/>
            <w:webHidden/>
          </w:rPr>
          <w:tab/>
        </w:r>
        <w:r w:rsidR="00025C0A">
          <w:rPr>
            <w:noProof/>
            <w:webHidden/>
          </w:rPr>
          <w:fldChar w:fldCharType="begin"/>
        </w:r>
        <w:r w:rsidR="00025C0A">
          <w:rPr>
            <w:noProof/>
            <w:webHidden/>
          </w:rPr>
          <w:instrText xml:space="preserve"> PAGEREF _Toc138833518 \h </w:instrText>
        </w:r>
        <w:r w:rsidR="00025C0A">
          <w:rPr>
            <w:noProof/>
            <w:webHidden/>
          </w:rPr>
        </w:r>
        <w:r w:rsidR="00025C0A">
          <w:rPr>
            <w:noProof/>
            <w:webHidden/>
          </w:rPr>
          <w:fldChar w:fldCharType="separate"/>
        </w:r>
        <w:r w:rsidR="00025C0A">
          <w:rPr>
            <w:noProof/>
            <w:webHidden/>
          </w:rPr>
          <w:t>23</w:t>
        </w:r>
        <w:r w:rsidR="00025C0A">
          <w:rPr>
            <w:noProof/>
            <w:webHidden/>
          </w:rPr>
          <w:fldChar w:fldCharType="end"/>
        </w:r>
      </w:hyperlink>
    </w:p>
    <w:p w14:paraId="355DBF9F" w14:textId="3BD46C5B" w:rsidR="00025C0A" w:rsidRDefault="00946E31">
      <w:pPr>
        <w:pStyle w:val="Obsah1"/>
        <w:rPr>
          <w:rFonts w:asciiTheme="minorHAnsi" w:eastAsiaTheme="minorEastAsia" w:hAnsiTheme="minorHAnsi" w:cstheme="minorBidi"/>
          <w:b w:val="0"/>
          <w:bCs w:val="0"/>
          <w:caps w:val="0"/>
          <w:kern w:val="2"/>
          <w:sz w:val="22"/>
          <w:szCs w:val="22"/>
          <w:lang w:eastAsia="sk-SK"/>
          <w14:ligatures w14:val="standardContextual"/>
        </w:rPr>
      </w:pPr>
      <w:hyperlink w:anchor="_Toc138833519" w:history="1">
        <w:r w:rsidR="00025C0A" w:rsidRPr="00FA5EF3">
          <w:rPr>
            <w:rStyle w:val="Hypertextovprepojenie"/>
          </w:rPr>
          <w:t>SHRNUTÍ PŘÍLOH ZADÁVACÍ DOKUMENTACE</w:t>
        </w:r>
        <w:r w:rsidR="00025C0A">
          <w:rPr>
            <w:webHidden/>
          </w:rPr>
          <w:tab/>
        </w:r>
        <w:r w:rsidR="00025C0A">
          <w:rPr>
            <w:webHidden/>
          </w:rPr>
          <w:fldChar w:fldCharType="begin"/>
        </w:r>
        <w:r w:rsidR="00025C0A">
          <w:rPr>
            <w:webHidden/>
          </w:rPr>
          <w:instrText xml:space="preserve"> PAGEREF _Toc138833519 \h </w:instrText>
        </w:r>
        <w:r w:rsidR="00025C0A">
          <w:rPr>
            <w:webHidden/>
          </w:rPr>
        </w:r>
        <w:r w:rsidR="00025C0A">
          <w:rPr>
            <w:webHidden/>
          </w:rPr>
          <w:fldChar w:fldCharType="separate"/>
        </w:r>
        <w:r w:rsidR="00025C0A">
          <w:rPr>
            <w:webHidden/>
          </w:rPr>
          <w:t>26</w:t>
        </w:r>
        <w:r w:rsidR="00025C0A">
          <w:rPr>
            <w:webHidden/>
          </w:rPr>
          <w:fldChar w:fldCharType="end"/>
        </w:r>
      </w:hyperlink>
    </w:p>
    <w:p w14:paraId="09548A2E" w14:textId="688D15EB" w:rsidR="003F0C2B" w:rsidRPr="00521BB4" w:rsidRDefault="003F0C2B" w:rsidP="00D3643F">
      <w:pPr>
        <w:pStyle w:val="Nadpis1"/>
        <w:numPr>
          <w:ilvl w:val="0"/>
          <w:numId w:val="0"/>
        </w:numPr>
        <w:rPr>
          <w:rFonts w:cs="Times New Roman"/>
          <w:highlight w:val="lightGray"/>
          <w:u w:val="none"/>
        </w:rPr>
      </w:pPr>
      <w:r w:rsidRPr="00521BB4">
        <w:fldChar w:fldCharType="end"/>
      </w:r>
      <w:bookmarkStart w:id="4" w:name="_Toc4416495"/>
      <w:bookmarkStart w:id="5" w:name="_Toc4416602"/>
      <w:bookmarkStart w:id="6" w:name="_Toc4416896"/>
      <w:bookmarkStart w:id="7" w:name="_Toc4416945"/>
    </w:p>
    <w:p w14:paraId="0B45B372" w14:textId="77777777" w:rsidR="003F0C2B" w:rsidRPr="00521BB4" w:rsidRDefault="003F0C2B" w:rsidP="003F0C2B">
      <w:pPr>
        <w:spacing w:after="0" w:line="240" w:lineRule="auto"/>
        <w:jc w:val="left"/>
        <w:rPr>
          <w:rFonts w:eastAsiaTheme="majorEastAsia" w:cs="Times New Roman"/>
          <w:b/>
          <w:sz w:val="28"/>
          <w:szCs w:val="28"/>
          <w:highlight w:val="lightGray"/>
          <w:lang w:val="cs-CZ"/>
        </w:rPr>
      </w:pPr>
      <w:r w:rsidRPr="00521BB4">
        <w:rPr>
          <w:rFonts w:cs="Times New Roman"/>
          <w:highlight w:val="lightGray"/>
          <w:lang w:val="cs-CZ"/>
        </w:rPr>
        <w:br w:type="page"/>
      </w:r>
    </w:p>
    <w:p w14:paraId="0C01E0C1" w14:textId="5A9C155C" w:rsidR="003F0C2B" w:rsidRPr="00521BB4" w:rsidRDefault="003F0C2B" w:rsidP="00A539A7">
      <w:pPr>
        <w:pStyle w:val="Nadpis1"/>
      </w:pPr>
      <w:bookmarkStart w:id="8" w:name="_Toc138833462"/>
      <w:r w:rsidRPr="00521BB4">
        <w:lastRenderedPageBreak/>
        <w:t>Pokyny pr</w:t>
      </w:r>
      <w:bookmarkEnd w:id="3"/>
      <w:bookmarkEnd w:id="4"/>
      <w:bookmarkEnd w:id="5"/>
      <w:bookmarkEnd w:id="6"/>
      <w:bookmarkEnd w:id="7"/>
      <w:r w:rsidR="002A6F5E" w:rsidRPr="00521BB4">
        <w:t xml:space="preserve">o </w:t>
      </w:r>
      <w:r w:rsidR="00767C75" w:rsidRPr="00521BB4">
        <w:t>dodavatele</w:t>
      </w:r>
      <w:bookmarkEnd w:id="8"/>
    </w:p>
    <w:p w14:paraId="3F17F267" w14:textId="7EE7125B" w:rsidR="003F0C2B" w:rsidRPr="00521BB4" w:rsidRDefault="00183FF9" w:rsidP="00B24C1E">
      <w:pPr>
        <w:pStyle w:val="Nadpis2"/>
        <w:numPr>
          <w:ilvl w:val="0"/>
          <w:numId w:val="0"/>
        </w:numPr>
        <w:rPr>
          <w:lang w:val="cs-CZ"/>
        </w:rPr>
      </w:pPr>
      <w:bookmarkStart w:id="9" w:name="_Toc4416496"/>
      <w:bookmarkStart w:id="10" w:name="_Toc4416603"/>
      <w:bookmarkStart w:id="11" w:name="_Toc4416897"/>
      <w:bookmarkStart w:id="12" w:name="_Toc4416946"/>
      <w:bookmarkStart w:id="13" w:name="_Toc138833463"/>
      <w:r w:rsidRPr="00521BB4">
        <w:rPr>
          <w:lang w:val="cs-CZ"/>
        </w:rPr>
        <w:t>ODDÍL 1</w:t>
      </w:r>
      <w:r w:rsidRPr="00521BB4">
        <w:rPr>
          <w:lang w:val="cs-CZ"/>
        </w:rPr>
        <w:tab/>
      </w:r>
      <w:bookmarkEnd w:id="9"/>
      <w:bookmarkEnd w:id="10"/>
      <w:bookmarkEnd w:id="11"/>
      <w:bookmarkEnd w:id="12"/>
      <w:r w:rsidR="002A6F5E" w:rsidRPr="00521BB4">
        <w:rPr>
          <w:lang w:val="cs-CZ"/>
        </w:rPr>
        <w:t>ZÁKLADNÍ INFORMACE</w:t>
      </w:r>
      <w:bookmarkEnd w:id="13"/>
    </w:p>
    <w:p w14:paraId="17CAE0B8" w14:textId="30A11CA0" w:rsidR="00767C75" w:rsidRPr="00521BB4" w:rsidRDefault="00767C75" w:rsidP="003847B9">
      <w:pPr>
        <w:pStyle w:val="Nadpis3"/>
      </w:pPr>
      <w:bookmarkStart w:id="14" w:name="_Ref69386397"/>
      <w:bookmarkStart w:id="15" w:name="_Toc138833464"/>
      <w:r w:rsidRPr="00521BB4">
        <w:t>Identifikační údaje zadavatele</w:t>
      </w:r>
      <w:bookmarkEnd w:id="14"/>
      <w:bookmarkEnd w:id="15"/>
    </w:p>
    <w:p w14:paraId="6B9EE8AC" w14:textId="5B95380A" w:rsidR="003F0C2B" w:rsidRPr="00521BB4" w:rsidRDefault="003F0C2B" w:rsidP="003F0C2B">
      <w:pPr>
        <w:ind w:left="3261" w:hanging="2552"/>
        <w:rPr>
          <w:lang w:val="cs-CZ"/>
        </w:rPr>
      </w:pPr>
      <w:bookmarkStart w:id="16" w:name="_Hlk5992564"/>
      <w:bookmarkStart w:id="17" w:name="_Toc447725746"/>
      <w:r w:rsidRPr="00521BB4">
        <w:rPr>
          <w:lang w:val="cs-CZ"/>
        </w:rPr>
        <w:t>Náz</w:t>
      </w:r>
      <w:r w:rsidR="00767C75" w:rsidRPr="00521BB4">
        <w:rPr>
          <w:lang w:val="cs-CZ"/>
        </w:rPr>
        <w:t>e</w:t>
      </w:r>
      <w:r w:rsidRPr="00521BB4">
        <w:rPr>
          <w:lang w:val="cs-CZ"/>
        </w:rPr>
        <w:t>v:</w:t>
      </w:r>
      <w:r w:rsidRPr="00521BB4">
        <w:rPr>
          <w:lang w:val="cs-CZ"/>
        </w:rPr>
        <w:tab/>
      </w:r>
      <w:bookmarkStart w:id="18" w:name="_Hlk120790357"/>
      <w:bookmarkStart w:id="19" w:name="_Hlk84494197"/>
      <w:r w:rsidR="00CF6173" w:rsidRPr="00521BB4">
        <w:rPr>
          <w:b/>
          <w:bCs/>
          <w:lang w:val="cs-CZ"/>
        </w:rPr>
        <w:t>Středočeský kraj</w:t>
      </w:r>
      <w:bookmarkEnd w:id="18"/>
    </w:p>
    <w:bookmarkEnd w:id="19"/>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20" w:name="_Hlk120790378"/>
      <w:r w:rsidR="00CF6173" w:rsidRPr="00521BB4">
        <w:rPr>
          <w:lang w:val="cs-CZ"/>
        </w:rPr>
        <w:t>Zborovská 11, Praha 5, 150 21 Smíchov</w:t>
      </w:r>
      <w:bookmarkEnd w:id="20"/>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21" w:name="_Hlk120790550"/>
      <w:r w:rsidR="00090E37" w:rsidRPr="00521BB4">
        <w:rPr>
          <w:lang w:val="cs-CZ"/>
        </w:rPr>
        <w:t>Libor Lesák, radní pro oblast investic, majetku a veřejných zakázek</w:t>
      </w:r>
      <w:bookmarkEnd w:id="21"/>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22" w:name="_Hlk120790381"/>
      <w:bookmarkEnd w:id="16"/>
      <w:r w:rsidR="00CF6173" w:rsidRPr="00521BB4">
        <w:rPr>
          <w:lang w:val="cs-CZ"/>
        </w:rPr>
        <w:t>70891095</w:t>
      </w:r>
      <w:bookmarkEnd w:id="22"/>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23" w:name="_Hlk121213006"/>
      <w:bookmarkStart w:id="24" w:name="_Hlk63861731"/>
      <w:r w:rsidR="00AD1668" w:rsidRPr="00521BB4">
        <w:rPr>
          <w:lang w:val="cs-CZ"/>
        </w:rPr>
        <w:t>CZ70891095</w:t>
      </w:r>
      <w:bookmarkEnd w:id="23"/>
    </w:p>
    <w:bookmarkEnd w:id="24"/>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25"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t>Krčméryho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25"/>
    <w:p w14:paraId="738933C2" w14:textId="7AF5B71D" w:rsidR="003F0C2B" w:rsidRPr="00521BB4" w:rsidRDefault="003F0C2B" w:rsidP="003F0C2B">
      <w:pPr>
        <w:ind w:left="3261" w:hanging="2552"/>
        <w:rPr>
          <w:lang w:val="cs-CZ"/>
        </w:rPr>
      </w:pPr>
      <w:r w:rsidRPr="00521BB4">
        <w:rPr>
          <w:lang w:val="cs-CZ"/>
        </w:rPr>
        <w:t>Kontaktn</w:t>
      </w:r>
      <w:r w:rsidR="00767C75" w:rsidRPr="00521BB4">
        <w:rPr>
          <w:lang w:val="cs-CZ"/>
        </w:rPr>
        <w:t>í</w:t>
      </w:r>
      <w:r w:rsidRPr="00521BB4">
        <w:rPr>
          <w:lang w:val="cs-CZ"/>
        </w:rPr>
        <w:t xml:space="preserve"> </w:t>
      </w:r>
      <w:r w:rsidR="001B76A2" w:rsidRPr="00521BB4">
        <w:rPr>
          <w:lang w:val="cs-CZ"/>
        </w:rPr>
        <w:t>osoba:</w:t>
      </w:r>
      <w:r w:rsidRPr="00521BB4">
        <w:rPr>
          <w:lang w:val="cs-CZ"/>
        </w:rPr>
        <w:tab/>
      </w:r>
      <w:r w:rsidR="00731322" w:rsidRPr="00521BB4">
        <w:rPr>
          <w:lang w:val="cs-CZ"/>
        </w:rPr>
        <w:t xml:space="preserve">Mgr. </w:t>
      </w:r>
      <w:r w:rsidR="00025C0A">
        <w:rPr>
          <w:lang w:val="cs-CZ"/>
        </w:rPr>
        <w:t>Lucia Štrbová</w:t>
      </w:r>
    </w:p>
    <w:p w14:paraId="09CC0009" w14:textId="5F65FEBA" w:rsidR="00767C75" w:rsidRPr="00521BB4" w:rsidRDefault="00767C75" w:rsidP="00767C75">
      <w:pPr>
        <w:ind w:left="3261" w:hanging="2552"/>
        <w:rPr>
          <w:lang w:val="cs-CZ"/>
        </w:rPr>
      </w:pPr>
      <w:r w:rsidRPr="00521BB4">
        <w:rPr>
          <w:lang w:val="cs-CZ"/>
        </w:rPr>
        <w:t>Telefon:</w:t>
      </w:r>
      <w:r w:rsidRPr="00521BB4">
        <w:rPr>
          <w:lang w:val="cs-CZ"/>
        </w:rPr>
        <w:tab/>
      </w:r>
      <w:r w:rsidR="00731322" w:rsidRPr="00521BB4">
        <w:rPr>
          <w:lang w:val="cs-CZ"/>
        </w:rPr>
        <w:t>+421</w:t>
      </w:r>
      <w:r w:rsidR="00025C0A">
        <w:rPr>
          <w:lang w:val="cs-CZ"/>
        </w:rPr>
        <w:t> 910 813 539</w:t>
      </w:r>
    </w:p>
    <w:p w14:paraId="722A0C5E" w14:textId="59CA679D" w:rsidR="00767C75" w:rsidRPr="00521BB4" w:rsidRDefault="00767C75" w:rsidP="00767C75">
      <w:pPr>
        <w:ind w:left="3261" w:hanging="2552"/>
        <w:rPr>
          <w:lang w:val="cs-CZ"/>
        </w:rPr>
      </w:pPr>
      <w:r w:rsidRPr="00521BB4">
        <w:rPr>
          <w:lang w:val="cs-CZ"/>
        </w:rPr>
        <w:t>E-mail:</w:t>
      </w:r>
      <w:r w:rsidRPr="00521BB4">
        <w:rPr>
          <w:lang w:val="cs-CZ"/>
        </w:rPr>
        <w:tab/>
      </w:r>
      <w:r w:rsidR="00025C0A">
        <w:rPr>
          <w:lang w:val="cs-CZ"/>
        </w:rPr>
        <w:t>lucia.strbova</w:t>
      </w:r>
      <w:r w:rsidR="00AB68E0" w:rsidRPr="00521BB4">
        <w:rPr>
          <w:lang w:val="cs-CZ"/>
        </w:rPr>
        <w:t>@tatratender.sk</w:t>
      </w:r>
      <w:r w:rsidR="00731322" w:rsidRPr="00521BB4">
        <w:rPr>
          <w:lang w:val="cs-CZ"/>
        </w:rPr>
        <w:t xml:space="preserve">, </w:t>
      </w:r>
      <w:r w:rsidR="00AB68E0" w:rsidRPr="00521BB4">
        <w:rPr>
          <w:lang w:val="cs-CZ"/>
        </w:rPr>
        <w:t>sp</w:t>
      </w:r>
      <w:r w:rsidR="00AB68E0" w:rsidRPr="00521BB4">
        <w:rPr>
          <w:rFonts w:cs="Arial"/>
          <w:lang w:val="cs-CZ"/>
        </w:rPr>
        <w:t>@</w:t>
      </w:r>
      <w:r w:rsidR="00AB68E0" w:rsidRPr="00521BB4">
        <w:rPr>
          <w:lang w:val="cs-CZ"/>
        </w:rPr>
        <w:t>tatratender.sk</w:t>
      </w:r>
      <w:r w:rsidR="00A255EA" w:rsidRPr="00521BB4">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3847B9">
      <w:pPr>
        <w:pStyle w:val="Nadpis3"/>
      </w:pPr>
      <w:bookmarkStart w:id="26" w:name="_Toc138833465"/>
      <w:r w:rsidRPr="00521BB4">
        <w:t>Označení osoby, která vypracovala část zadávací dokumentace</w:t>
      </w:r>
      <w:r w:rsidR="009F233E" w:rsidRPr="00521BB4">
        <w:t xml:space="preserve"> a předběžné tržní konzultace</w:t>
      </w:r>
      <w:bookmarkEnd w:id="26"/>
    </w:p>
    <w:p w14:paraId="482C4C79" w14:textId="5236FAAE" w:rsidR="00901B03" w:rsidRPr="00521BB4" w:rsidRDefault="00901B03" w:rsidP="00B6023E">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5F99F773"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Krčméryho 16, 811 04 Bratislava, Slovenská republika, IČO: 44 119 313, zapsaná v obchodním rejstříku vedeném </w:t>
            </w:r>
            <w:r w:rsidR="00025C0A">
              <w:rPr>
                <w:lang w:val="cs-CZ"/>
              </w:rPr>
              <w:t xml:space="preserve">Městským </w:t>
            </w:r>
            <w:r w:rsidRPr="00521BB4">
              <w:rPr>
                <w:lang w:val="cs-CZ"/>
              </w:rPr>
              <w:t>soudem Bratislav</w:t>
            </w:r>
            <w:r w:rsidR="00025C0A">
              <w:rPr>
                <w:lang w:val="cs-CZ"/>
              </w:rPr>
              <w:t>a</w:t>
            </w:r>
            <w:r w:rsidRPr="00521BB4">
              <w:rPr>
                <w:lang w:val="cs-CZ"/>
              </w:rPr>
              <w:t xml:space="preserve"> </w:t>
            </w:r>
            <w:r w:rsidR="00025C0A">
              <w:rPr>
                <w:lang w:val="cs-CZ"/>
              </w:rPr>
              <w:t>II</w:t>
            </w:r>
            <w:r w:rsidRPr="00521BB4">
              <w:rPr>
                <w:lang w:val="cs-CZ"/>
              </w:rPr>
              <w:t xml:space="preserve">I, oddíl </w:t>
            </w:r>
            <w:proofErr w:type="spellStart"/>
            <w:r w:rsidRPr="00521BB4">
              <w:rPr>
                <w:lang w:val="cs-CZ"/>
              </w:rPr>
              <w:t>Sro</w:t>
            </w:r>
            <w:proofErr w:type="spellEnd"/>
            <w:r w:rsidRPr="00521BB4">
              <w:rPr>
                <w:lang w:val="cs-CZ"/>
              </w:rPr>
              <w:t>,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B6023E">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34C2DA54" w:rsidR="001845F4" w:rsidRPr="00521BB4" w:rsidRDefault="001845F4" w:rsidP="003847B9">
      <w:pPr>
        <w:pStyle w:val="Nadpis3"/>
      </w:pPr>
      <w:bookmarkStart w:id="27" w:name="_Toc138833466"/>
      <w:r w:rsidRPr="00521BB4">
        <w:lastRenderedPageBreak/>
        <w:t>Předmět veřejné zakázky</w:t>
      </w:r>
      <w:bookmarkEnd w:id="27"/>
    </w:p>
    <w:p w14:paraId="45CF01B8" w14:textId="40B1BDFC" w:rsidR="003F0C2B" w:rsidRPr="00521BB4" w:rsidRDefault="003F0C2B" w:rsidP="00B6023E">
      <w:pPr>
        <w:pStyle w:val="Nadpis4"/>
        <w:rPr>
          <w:b/>
          <w:lang w:val="cs-CZ"/>
        </w:rPr>
      </w:pPr>
      <w:bookmarkStart w:id="28"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28"/>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B6023E">
      <w:pPr>
        <w:pStyle w:val="Nadpis4"/>
        <w:rPr>
          <w:lang w:val="cs-CZ"/>
        </w:rPr>
      </w:pPr>
      <w:r w:rsidRPr="00A51E64">
        <w:rPr>
          <w:lang w:val="cs-CZ"/>
        </w:rPr>
        <w:t>Hlavn</w:t>
      </w:r>
      <w:r w:rsidR="001845F4" w:rsidRPr="00A51E64">
        <w:rPr>
          <w:lang w:val="cs-CZ"/>
        </w:rPr>
        <w:t>í</w:t>
      </w:r>
      <w:r w:rsidRPr="00A51E64">
        <w:rPr>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B6023E">
      <w:pPr>
        <w:pStyle w:val="Nadpis4"/>
        <w:numPr>
          <w:ilvl w:val="0"/>
          <w:numId w:val="0"/>
        </w:numPr>
        <w:ind w:left="709"/>
        <w:rPr>
          <w:lang w:val="cs-CZ"/>
        </w:rPr>
      </w:pPr>
      <w:bookmarkStart w:id="29" w:name="_Toc487700724"/>
      <w:bookmarkStart w:id="30" w:name="_Toc4416606"/>
      <w:bookmarkStart w:id="31" w:name="_Toc4416900"/>
      <w:bookmarkStart w:id="32" w:name="_Toc4416949"/>
      <w:r w:rsidRPr="00521BB4">
        <w:rPr>
          <w:lang w:val="cs-CZ"/>
        </w:rPr>
        <w:t>45300000-0 Stavebně-montážní práce</w:t>
      </w:r>
    </w:p>
    <w:p w14:paraId="043EA31E" w14:textId="1901C6BF" w:rsidR="001845F4" w:rsidRPr="00521BB4" w:rsidRDefault="001845F4" w:rsidP="00B6023E">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B6023E">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B6023E">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B6023E">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7985F19B" w:rsidR="003F0C2B" w:rsidRPr="00521BB4" w:rsidRDefault="002D4D27" w:rsidP="003847B9">
      <w:pPr>
        <w:pStyle w:val="Nadpis3"/>
      </w:pPr>
      <w:bookmarkStart w:id="33" w:name="_Toc138833467"/>
      <w:bookmarkEnd w:id="29"/>
      <w:bookmarkEnd w:id="30"/>
      <w:bookmarkEnd w:id="31"/>
      <w:bookmarkEnd w:id="32"/>
      <w:r w:rsidRPr="00521BB4">
        <w:t>Komplexnost dodávky a její nedělitelnost</w:t>
      </w:r>
      <w:bookmarkEnd w:id="33"/>
    </w:p>
    <w:p w14:paraId="5ABA29F1" w14:textId="52AC2A2B" w:rsidR="003F0C2B" w:rsidRPr="00521BB4" w:rsidRDefault="002D4D27" w:rsidP="00B6023E">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B6023E">
      <w:pPr>
        <w:pStyle w:val="Nadpis4"/>
        <w:rPr>
          <w:lang w:val="cs-CZ"/>
        </w:rPr>
      </w:pPr>
      <w:bookmarkStart w:id="34" w:name="_Hlk5992643"/>
      <w:bookmarkStart w:id="35" w:name="_Toc487700725"/>
      <w:bookmarkStart w:id="36" w:name="_Toc4416607"/>
      <w:bookmarkStart w:id="37" w:name="_Toc4416901"/>
      <w:bookmarkStart w:id="38"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23E6D5F5" w:rsidR="003F0C2B" w:rsidRPr="00521BB4" w:rsidRDefault="003F0C2B" w:rsidP="003847B9">
      <w:pPr>
        <w:pStyle w:val="Nadpis3"/>
      </w:pPr>
      <w:bookmarkStart w:id="39" w:name="_Toc138833468"/>
      <w:bookmarkEnd w:id="34"/>
      <w:r w:rsidRPr="00521BB4">
        <w:t xml:space="preserve">Zdroj </w:t>
      </w:r>
      <w:bookmarkEnd w:id="35"/>
      <w:bookmarkEnd w:id="36"/>
      <w:bookmarkEnd w:id="37"/>
      <w:bookmarkEnd w:id="38"/>
      <w:r w:rsidR="00511CDD" w:rsidRPr="00521BB4">
        <w:t xml:space="preserve">finančních </w:t>
      </w:r>
      <w:r w:rsidR="009F233E" w:rsidRPr="00521BB4">
        <w:t>prostředků</w:t>
      </w:r>
      <w:bookmarkEnd w:id="39"/>
    </w:p>
    <w:p w14:paraId="06586919" w14:textId="77777777" w:rsidR="004F762E" w:rsidRDefault="001B75A6" w:rsidP="00B6023E">
      <w:pPr>
        <w:pStyle w:val="Nadpis4"/>
        <w:rPr>
          <w:lang w:val="cs-CZ"/>
        </w:rPr>
      </w:pPr>
      <w:bookmarkStart w:id="40" w:name="_Toc522635378"/>
      <w:bookmarkStart w:id="41" w:name="_Toc525293192"/>
      <w:bookmarkStart w:id="42" w:name="_Toc4416608"/>
      <w:bookmarkStart w:id="43" w:name="_Toc4416902"/>
      <w:bookmarkStart w:id="44" w:name="_Toc4416951"/>
      <w:bookmarkEnd w:id="40"/>
      <w:bookmarkEnd w:id="41"/>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7B529E27" w14:textId="7B3B5FAA" w:rsidR="000E731C" w:rsidRDefault="00BB6D3C" w:rsidP="00B6023E">
      <w:pPr>
        <w:pStyle w:val="Nadpis4"/>
        <w:rPr>
          <w:lang w:val="cs-CZ"/>
        </w:rPr>
      </w:pPr>
      <w:r w:rsidRPr="00BB6D3C">
        <w:rPr>
          <w:lang w:val="cs-CZ"/>
        </w:rPr>
        <w:t xml:space="preserve">Předmět veřejné zakázky </w:t>
      </w:r>
      <w:r w:rsidR="0015569C">
        <w:rPr>
          <w:lang w:val="cs-CZ"/>
        </w:rPr>
        <w:t>bu</w:t>
      </w:r>
      <w:r w:rsidR="0015569C" w:rsidRPr="0015569C">
        <w:rPr>
          <w:lang w:val="cs-CZ"/>
        </w:rPr>
        <w:t>de financován z vlastních prostředků zadavatele a dotace</w:t>
      </w:r>
      <w:r w:rsidR="0015569C">
        <w:rPr>
          <w:lang w:val="cs-CZ"/>
        </w:rPr>
        <w:t xml:space="preserve"> </w:t>
      </w:r>
      <w:r>
        <w:rPr>
          <w:lang w:val="cs-CZ"/>
        </w:rPr>
        <w:t>z </w:t>
      </w:r>
      <w:r w:rsidRPr="00BB6D3C">
        <w:rPr>
          <w:lang w:val="cs-CZ"/>
        </w:rPr>
        <w:t>Operačního programu životního prostředí (OPŽP) 2021–2027</w:t>
      </w:r>
      <w:r w:rsidRPr="00191A48">
        <w:rPr>
          <w:lang w:val="cs-CZ"/>
        </w:rPr>
        <w:t xml:space="preserve"> (dále</w:t>
      </w:r>
      <w:r>
        <w:rPr>
          <w:lang w:val="cs-CZ"/>
        </w:rPr>
        <w:t xml:space="preserve"> jen „</w:t>
      </w:r>
      <w:r w:rsidRPr="004334CC">
        <w:rPr>
          <w:b/>
          <w:bCs/>
          <w:lang w:val="cs-CZ"/>
        </w:rPr>
        <w:t>dotace</w:t>
      </w:r>
      <w:r>
        <w:rPr>
          <w:lang w:val="cs-CZ"/>
        </w:rPr>
        <w:t>“).</w:t>
      </w:r>
    </w:p>
    <w:p w14:paraId="217F397A" w14:textId="00431FFC" w:rsidR="00886E16" w:rsidRPr="00521BB4" w:rsidRDefault="00210D12" w:rsidP="00B6023E">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292F499B" w:rsidR="00C816BD" w:rsidRPr="00521BB4" w:rsidRDefault="00C816BD" w:rsidP="00B6023E">
      <w:pPr>
        <w:pStyle w:val="Nadpis4"/>
        <w:rPr>
          <w:lang w:val="cs-CZ"/>
        </w:rPr>
      </w:pPr>
      <w:r w:rsidRPr="203C6B79">
        <w:rPr>
          <w:lang w:val="cs-CZ"/>
        </w:rPr>
        <w:t xml:space="preserve">Předpokládaná hodnota zakázky byla stanovena ve výši </w:t>
      </w:r>
      <w:r w:rsidR="00AF345D" w:rsidRPr="203C6B79">
        <w:rPr>
          <w:lang w:val="cs-CZ"/>
        </w:rPr>
        <w:t>186.707.</w:t>
      </w:r>
      <w:r w:rsidR="6EFCF5F8" w:rsidRPr="203C6B79">
        <w:rPr>
          <w:lang w:val="cs-CZ"/>
        </w:rPr>
        <w:t>600</w:t>
      </w:r>
      <w:r w:rsidR="00AF345D" w:rsidRPr="203C6B79">
        <w:rPr>
          <w:lang w:val="cs-CZ"/>
        </w:rPr>
        <w:t xml:space="preserve"> </w:t>
      </w:r>
      <w:r w:rsidRPr="203C6B79">
        <w:rPr>
          <w:lang w:val="cs-CZ"/>
        </w:rPr>
        <w:t>Kč bez DPH.</w:t>
      </w:r>
    </w:p>
    <w:p w14:paraId="4DFFFAC0" w14:textId="2D6BE2EF" w:rsidR="00BB6D3C" w:rsidRDefault="0070714D" w:rsidP="00B6023E">
      <w:pPr>
        <w:pStyle w:val="Nadpis4"/>
        <w:rPr>
          <w:lang w:val="cs-CZ"/>
        </w:rPr>
      </w:pPr>
      <w:bookmarkStart w:id="45" w:name="_Hlk122595452"/>
      <w:r w:rsidRPr="00521BB4">
        <w:rPr>
          <w:lang w:val="cs-CZ"/>
        </w:rPr>
        <w:t>Příprava podkladů a této veřejné zakázky a administrace akce</w:t>
      </w:r>
      <w:r w:rsidR="00886E16" w:rsidRPr="00521BB4">
        <w:rPr>
          <w:lang w:val="cs-CZ"/>
        </w:rPr>
        <w:t xml:space="preserve"> je spolufinancována z Programu EU Horizont 2020 z finančního nástroje ELENA Evropské investiční banky</w:t>
      </w:r>
      <w:bookmarkEnd w:id="45"/>
      <w:r w:rsidR="00C816BD" w:rsidRPr="00521BB4">
        <w:rPr>
          <w:lang w:val="cs-CZ"/>
        </w:rPr>
        <w:t>.</w:t>
      </w:r>
      <w:r w:rsidRPr="00521BB4">
        <w:rPr>
          <w:lang w:val="cs-CZ"/>
        </w:rPr>
        <w:t xml:space="preserve"> </w:t>
      </w:r>
    </w:p>
    <w:p w14:paraId="5F6EC7A0" w14:textId="0B9FFFE4" w:rsidR="0015569C" w:rsidRPr="0015569C" w:rsidRDefault="0015569C" w:rsidP="00B6023E">
      <w:pPr>
        <w:pStyle w:val="Nadpis4"/>
        <w:rPr>
          <w:lang w:val="cs-CZ"/>
        </w:rPr>
      </w:pPr>
      <w:r w:rsidRPr="0096511A">
        <w:rPr>
          <w:lang w:val="cs-CZ"/>
        </w:rPr>
        <w:t xml:space="preserve">V případě, že </w:t>
      </w:r>
      <w:r>
        <w:rPr>
          <w:lang w:val="cs-CZ"/>
        </w:rPr>
        <w:t>zadavatel nezíská dotaci</w:t>
      </w:r>
      <w:r w:rsidRPr="0096511A">
        <w:rPr>
          <w:lang w:val="cs-CZ"/>
        </w:rPr>
        <w:t xml:space="preserve"> </w:t>
      </w:r>
      <w:r>
        <w:rPr>
          <w:lang w:val="cs-CZ"/>
        </w:rPr>
        <w:t xml:space="preserve">nebo </w:t>
      </w:r>
      <w:r w:rsidRPr="0096511A">
        <w:rPr>
          <w:lang w:val="cs-CZ"/>
        </w:rPr>
        <w:t xml:space="preserve">v průběhu zadávacího řízení dojde z jakéhokoliv důvodu ke ztrátě možnosti získaní </w:t>
      </w:r>
      <w:r>
        <w:rPr>
          <w:lang w:val="cs-CZ"/>
        </w:rPr>
        <w:t>d</w:t>
      </w:r>
      <w:r w:rsidRPr="0096511A">
        <w:rPr>
          <w:lang w:val="cs-CZ"/>
        </w:rPr>
        <w:t>otace na financování předmětu zakázky (i z části), zadavatel si vyhrazuje možnost zrušit postup zadávaní zakázky podle § 127 odst. 2 písm. e) ZZVZ</w:t>
      </w:r>
      <w:r>
        <w:rPr>
          <w:lang w:val="cs-CZ"/>
        </w:rPr>
        <w:t>.</w:t>
      </w:r>
    </w:p>
    <w:p w14:paraId="24B85D80" w14:textId="24A5C90B" w:rsidR="003F0C2B" w:rsidRPr="00521BB4" w:rsidRDefault="009F233E" w:rsidP="003847B9">
      <w:pPr>
        <w:pStyle w:val="Nadpis3"/>
      </w:pPr>
      <w:bookmarkStart w:id="46" w:name="_Toc138833469"/>
      <w:bookmarkEnd w:id="17"/>
      <w:bookmarkEnd w:id="42"/>
      <w:bookmarkEnd w:id="43"/>
      <w:bookmarkEnd w:id="44"/>
      <w:r w:rsidRPr="00521BB4">
        <w:t>Smlouva</w:t>
      </w:r>
      <w:bookmarkEnd w:id="46"/>
    </w:p>
    <w:p w14:paraId="3C3691A7" w14:textId="160E5C24" w:rsidR="009F233E" w:rsidRPr="00521BB4" w:rsidRDefault="009F233E" w:rsidP="00B6023E">
      <w:pPr>
        <w:pStyle w:val="Nadpis4"/>
        <w:rPr>
          <w:lang w:val="cs-CZ"/>
        </w:rPr>
      </w:pPr>
      <w:bookmarkStart w:id="47" w:name="_Toc447725747"/>
      <w:bookmarkStart w:id="48" w:name="_Toc4416609"/>
      <w:bookmarkStart w:id="49" w:name="_Toc4416903"/>
      <w:bookmarkStart w:id="50"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B6023E">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w:t>
      </w:r>
      <w:r w:rsidR="00960E82" w:rsidRPr="00521BB4">
        <w:rPr>
          <w:lang w:val="cs-CZ"/>
        </w:rPr>
        <w:lastRenderedPageBreak/>
        <w:t>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1E3421A9" w:rsidR="003F0C2B" w:rsidRPr="00521BB4" w:rsidRDefault="00E57EAF" w:rsidP="003847B9">
      <w:pPr>
        <w:pStyle w:val="Nadpis3"/>
      </w:pPr>
      <w:bookmarkStart w:id="51" w:name="_Toc138833470"/>
      <w:bookmarkEnd w:id="47"/>
      <w:bookmarkEnd w:id="48"/>
      <w:bookmarkEnd w:id="49"/>
      <w:bookmarkEnd w:id="50"/>
      <w:r w:rsidRPr="00521BB4">
        <w:t>Dodavatelé a účastníci zadávacího řízení</w:t>
      </w:r>
      <w:bookmarkEnd w:id="51"/>
    </w:p>
    <w:p w14:paraId="0FEA2EDC" w14:textId="29039DB4" w:rsidR="008613D6" w:rsidRPr="00521BB4" w:rsidRDefault="008613D6" w:rsidP="00B6023E">
      <w:pPr>
        <w:pStyle w:val="Nadpis4"/>
        <w:rPr>
          <w:lang w:val="cs-CZ"/>
        </w:rPr>
      </w:pPr>
      <w:r w:rsidRPr="00521BB4">
        <w:rPr>
          <w:lang w:val="cs-CZ"/>
        </w:rPr>
        <w:t>Žádost o účast</w:t>
      </w:r>
      <w:r w:rsidR="00631280" w:rsidRPr="00521BB4">
        <w:rPr>
          <w:lang w:val="cs-CZ"/>
        </w:rPr>
        <w:t xml:space="preserve"> </w:t>
      </w:r>
      <w:r w:rsidRPr="00521BB4">
        <w:rPr>
          <w:lang w:val="cs-CZ"/>
        </w:rPr>
        <w:t xml:space="preserve">/ nabídku mohou předkládat fyzické osoby, právnické osoby </w:t>
      </w:r>
      <w:bookmarkStart w:id="52"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52"/>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B6023E">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B6023E">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B6023E">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3847B9">
      <w:pPr>
        <w:pStyle w:val="Nadpis3"/>
      </w:pPr>
      <w:bookmarkStart w:id="53" w:name="_Ref68854601"/>
      <w:bookmarkStart w:id="54" w:name="_Toc138833471"/>
      <w:bookmarkStart w:id="55" w:name="_Toc447725749"/>
      <w:bookmarkStart w:id="56" w:name="_Toc4416611"/>
      <w:bookmarkStart w:id="57" w:name="_Toc4416905"/>
      <w:bookmarkStart w:id="58" w:name="_Toc4416954"/>
      <w:bookmarkStart w:id="59" w:name="_Ref4422946"/>
      <w:r w:rsidRPr="00521BB4">
        <w:t>Podávání žádostí o</w:t>
      </w:r>
      <w:r w:rsidR="005F2E7E" w:rsidRPr="00521BB4">
        <w:t> </w:t>
      </w:r>
      <w:r w:rsidRPr="00521BB4">
        <w:t>účast</w:t>
      </w:r>
      <w:bookmarkEnd w:id="53"/>
      <w:bookmarkEnd w:id="54"/>
    </w:p>
    <w:p w14:paraId="76ABA0AE" w14:textId="3416A6C9" w:rsidR="005F2E7E" w:rsidRPr="00521BB4" w:rsidRDefault="005F2E7E" w:rsidP="00B6023E">
      <w:pPr>
        <w:pStyle w:val="Nadpis4"/>
        <w:rPr>
          <w:lang w:val="cs-CZ"/>
        </w:rPr>
      </w:pPr>
      <w:r w:rsidRPr="00521BB4">
        <w:rPr>
          <w:lang w:val="cs-CZ"/>
        </w:rPr>
        <w:t>Lhůta pro podání žádostí o účast je stanovena</w:t>
      </w:r>
      <w:r w:rsidR="003847B9">
        <w:rPr>
          <w:lang w:val="cs-CZ"/>
        </w:rPr>
        <w:t xml:space="preserve"> v Oznámení o vyhlášení zadávacího řízení a zároveň je dostupná</w:t>
      </w:r>
      <w:r w:rsidRPr="00521BB4">
        <w:rPr>
          <w:lang w:val="cs-CZ"/>
        </w:rPr>
        <w:t xml:space="preserve"> </w:t>
      </w:r>
      <w:r w:rsidR="007B69A0">
        <w:rPr>
          <w:lang w:val="cs-CZ"/>
        </w:rPr>
        <w:t>na profilu</w:t>
      </w:r>
      <w:r w:rsidR="009E00AA">
        <w:rPr>
          <w:lang w:val="cs-CZ"/>
        </w:rPr>
        <w:t xml:space="preserve"> zadavatele v systému EZAK</w:t>
      </w:r>
      <w:r w:rsidR="007B69A0">
        <w:rPr>
          <w:lang w:val="cs-CZ"/>
        </w:rPr>
        <w:t>, zakázka:</w:t>
      </w:r>
      <w:r w:rsidR="00025C0A">
        <w:rPr>
          <w:lang w:val="cs-CZ"/>
        </w:rPr>
        <w:t xml:space="preserve"> </w:t>
      </w:r>
      <w:hyperlink r:id="rId13" w:history="1">
        <w:r w:rsidR="00025C0A" w:rsidRPr="00025C0A">
          <w:rPr>
            <w:rStyle w:val="Hypertextovprepojenie"/>
            <w:lang w:val="cs-CZ"/>
          </w:rPr>
          <w:t>https://zakazky.kr-stredocesky.cz/vz00012585</w:t>
        </w:r>
      </w:hyperlink>
      <w:r w:rsidR="00025C0A">
        <w:t>.</w:t>
      </w:r>
    </w:p>
    <w:p w14:paraId="31402C25" w14:textId="047AD71B" w:rsidR="005F2E7E" w:rsidRPr="00521BB4" w:rsidRDefault="005F2E7E" w:rsidP="00B6023E">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B6023E">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B6023E">
      <w:pPr>
        <w:pStyle w:val="Nadpis4"/>
        <w:rPr>
          <w:lang w:val="cs-CZ"/>
        </w:rPr>
      </w:pPr>
      <w:r w:rsidRPr="00521BB4">
        <w:rPr>
          <w:lang w:val="cs-CZ"/>
        </w:rPr>
        <w:t>Součástí žádosti o účast musí být následující doklady / dokumenty:</w:t>
      </w:r>
    </w:p>
    <w:bookmarkEnd w:id="55"/>
    <w:bookmarkEnd w:id="56"/>
    <w:bookmarkEnd w:id="57"/>
    <w:bookmarkEnd w:id="58"/>
    <w:bookmarkEnd w:id="59"/>
    <w:p w14:paraId="61B530B7" w14:textId="50971502" w:rsidR="003F0C2B" w:rsidRPr="00521BB4" w:rsidRDefault="005F2E7E" w:rsidP="004334CC">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4334CC">
      <w:pPr>
        <w:pStyle w:val="Nadpis5"/>
      </w:pPr>
      <w:r w:rsidRPr="009561E8">
        <w:t xml:space="preserve">Doklady </w:t>
      </w:r>
      <w:r w:rsidR="00F07CEE" w:rsidRPr="009561E8">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4334CC">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3847B9">
      <w:pPr>
        <w:pStyle w:val="Nadpis3"/>
      </w:pPr>
      <w:bookmarkStart w:id="60" w:name="_Ref68854625"/>
      <w:bookmarkStart w:id="61" w:name="_Toc138833472"/>
      <w:bookmarkStart w:id="62" w:name="_Ref4422785"/>
      <w:bookmarkStart w:id="63" w:name="_Hlk522551112"/>
      <w:r w:rsidRPr="00521BB4">
        <w:t>Závazný obsah předběžné nabídky a (konečné) nabídky</w:t>
      </w:r>
      <w:bookmarkEnd w:id="60"/>
      <w:bookmarkEnd w:id="61"/>
    </w:p>
    <w:p w14:paraId="0EC7DC38" w14:textId="23AF2E9B" w:rsidR="00371E02" w:rsidRPr="00521BB4" w:rsidRDefault="00371E02" w:rsidP="00B6023E">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4334CC">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4334CC">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4334CC">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4334CC">
      <w:pPr>
        <w:pStyle w:val="Nadpis5"/>
      </w:pPr>
      <w:r w:rsidRPr="009561E8">
        <w:t>Technické a ekonomické údaje o řešení zakázky</w:t>
      </w:r>
    </w:p>
    <w:p w14:paraId="072EBDF2" w14:textId="207AB0D0" w:rsidR="005F3904" w:rsidRPr="00521BB4" w:rsidRDefault="005F3904" w:rsidP="005F3904">
      <w:pPr>
        <w:ind w:left="1134"/>
        <w:rPr>
          <w:lang w:val="cs-CZ"/>
        </w:rPr>
      </w:pPr>
      <w:r w:rsidRPr="00521BB4">
        <w:rPr>
          <w:lang w:val="cs-CZ"/>
        </w:rPr>
        <w:lastRenderedPageBreak/>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77777777" w:rsidR="005F3904" w:rsidRPr="00521BB4" w:rsidRDefault="005F3904" w:rsidP="005F3904">
      <w:pPr>
        <w:ind w:left="1134"/>
        <w:rPr>
          <w:lang w:val="cs-CZ"/>
        </w:rPr>
      </w:pPr>
      <w:r w:rsidRPr="00521BB4">
        <w:rPr>
          <w:lang w:val="cs-CZ"/>
        </w:rPr>
        <w:t xml:space="preserve">• Referenční ostatní provozní náklady celkem (v Kč) za rok; </w:t>
      </w:r>
    </w:p>
    <w:p w14:paraId="4AA1F646" w14:textId="77777777" w:rsidR="005F3904" w:rsidRPr="00521BB4" w:rsidRDefault="005F3904" w:rsidP="005F3904">
      <w:pPr>
        <w:ind w:left="1134"/>
        <w:rPr>
          <w:lang w:val="cs-CZ"/>
        </w:rPr>
      </w:pPr>
      <w:r w:rsidRPr="00521BB4">
        <w:rPr>
          <w:lang w:val="cs-CZ"/>
        </w:rPr>
        <w:t xml:space="preserve">• Spotřebu všech forem energie a vody po realizaci v hodnoceném období; </w:t>
      </w:r>
    </w:p>
    <w:p w14:paraId="4271BF02" w14:textId="77777777" w:rsidR="005F3904" w:rsidRPr="00521BB4" w:rsidRDefault="005F3904" w:rsidP="005F3904">
      <w:pPr>
        <w:ind w:left="1134"/>
        <w:rPr>
          <w:lang w:val="cs-CZ"/>
        </w:rPr>
      </w:pPr>
      <w:r w:rsidRPr="00521BB4">
        <w:rPr>
          <w:lang w:val="cs-CZ"/>
        </w:rPr>
        <w:t xml:space="preserve">• Náklady na energii a vodu po realizaci v hodnoceném období v cenách referenčního roku; </w:t>
      </w:r>
    </w:p>
    <w:p w14:paraId="20B998EE" w14:textId="3BAB6386" w:rsidR="005F3904" w:rsidRPr="00521BB4" w:rsidRDefault="005F3904" w:rsidP="005F3904">
      <w:pPr>
        <w:ind w:left="1134"/>
        <w:rPr>
          <w:lang w:val="cs-CZ"/>
        </w:rPr>
      </w:pPr>
      <w:r w:rsidRPr="00521BB4">
        <w:rPr>
          <w:lang w:val="cs-CZ"/>
        </w:rPr>
        <w:t xml:space="preserve">• Ostatní provozní náklady po realizaci v hodnoceném období v cenách referenčního roku; </w:t>
      </w:r>
    </w:p>
    <w:p w14:paraId="0B2C96D7" w14:textId="77777777" w:rsidR="005F3904" w:rsidRPr="00521BB4" w:rsidRDefault="005F3904" w:rsidP="005F3904">
      <w:pPr>
        <w:ind w:left="1134"/>
        <w:rPr>
          <w:lang w:val="cs-CZ"/>
        </w:rPr>
      </w:pPr>
      <w:r w:rsidRPr="00521BB4">
        <w:rPr>
          <w:lang w:val="cs-CZ"/>
        </w:rPr>
        <w:t xml:space="preserve">Účastník doplní po objektech a do souhrnné tabulky následující údaje: </w:t>
      </w:r>
    </w:p>
    <w:p w14:paraId="3FE56D00" w14:textId="58BE536F" w:rsidR="005F3904" w:rsidRPr="00521BB4" w:rsidRDefault="005F3904" w:rsidP="005F3904">
      <w:pPr>
        <w:ind w:left="1134"/>
        <w:rPr>
          <w:lang w:val="cs-CZ"/>
        </w:rPr>
      </w:pPr>
      <w:r w:rsidRPr="00521BB4">
        <w:rPr>
          <w:lang w:val="cs-CZ"/>
        </w:rPr>
        <w:t xml:space="preserve">• Výše investic (v Kč) = cena za realizaci navržených základních opatření vedoucích k úsporám paliv, energie, vody a ostatních provozních nákladů; </w:t>
      </w:r>
    </w:p>
    <w:p w14:paraId="35986010" w14:textId="26C04C27" w:rsidR="005F3904" w:rsidRPr="00521BB4" w:rsidRDefault="005F3904" w:rsidP="005F3904">
      <w:pPr>
        <w:ind w:left="1134"/>
        <w:rPr>
          <w:lang w:val="cs-CZ"/>
        </w:rPr>
      </w:pPr>
      <w:r w:rsidRPr="00521BB4">
        <w:rPr>
          <w:lang w:val="cs-CZ"/>
        </w:rPr>
        <w:t xml:space="preserve">• Cena za energetický management prováděný v období garance (Kč v jednotlivých letech a celkem za celé hodnocené období); </w:t>
      </w:r>
    </w:p>
    <w:p w14:paraId="67A9AE89" w14:textId="4DCC96C9" w:rsidR="005F3904" w:rsidRPr="00521BB4" w:rsidRDefault="005F3904" w:rsidP="005F3904">
      <w:pPr>
        <w:ind w:left="1134"/>
        <w:rPr>
          <w:lang w:val="cs-CZ"/>
        </w:rPr>
      </w:pPr>
      <w:r w:rsidRPr="00521BB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521BB4" w:rsidRDefault="005F3904" w:rsidP="005F3904">
      <w:pPr>
        <w:ind w:left="1134"/>
        <w:rPr>
          <w:lang w:val="cs-CZ"/>
        </w:rPr>
      </w:pPr>
      <w:r w:rsidRPr="00521BB4">
        <w:rPr>
          <w:lang w:val="cs-CZ"/>
        </w:rPr>
        <w:t xml:space="preserve">• Úspora nákladů na energii celkem za celé hodnocené období; </w:t>
      </w:r>
    </w:p>
    <w:p w14:paraId="1F87A0A5" w14:textId="298E12FF" w:rsidR="005F3904" w:rsidRPr="00521BB4" w:rsidRDefault="005F3904" w:rsidP="005F3904">
      <w:pPr>
        <w:ind w:left="1134"/>
        <w:rPr>
          <w:lang w:val="cs-CZ"/>
        </w:rPr>
      </w:pPr>
      <w:r w:rsidRPr="00521BB4">
        <w:rPr>
          <w:lang w:val="cs-CZ"/>
        </w:rPr>
        <w:t xml:space="preserve">• Úspora nákladů na vodu a ostatních provozních nákladů v důsledku nově navrhovaných úsporných opatření (Kč v jednotlivých letech a za celé hodnocené období); </w:t>
      </w:r>
    </w:p>
    <w:p w14:paraId="09857EB3" w14:textId="2780287E"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7A9E3825" w:rsidR="005F3904" w:rsidRPr="00521BB4" w:rsidRDefault="005F3904" w:rsidP="005F3904">
      <w:pPr>
        <w:ind w:left="1134"/>
        <w:rPr>
          <w:lang w:val="cs-CZ"/>
        </w:rPr>
      </w:pPr>
      <w:r w:rsidRPr="00521BB4">
        <w:rPr>
          <w:lang w:val="cs-CZ"/>
        </w:rPr>
        <w:t xml:space="preserve">Úspora ve spotřebě paliv a energie nákladů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4334CC">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4334CC">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 xml:space="preserve">ve formátu MS WORD, ve </w:t>
      </w:r>
      <w:r w:rsidRPr="00521BB4">
        <w:lastRenderedPageBreak/>
        <w:t>kterém budou vyznačeny v revizích veškeré povinné údaje, které jsou výslovně vyhrazeny pro doplnění ze strany dodavatele.</w:t>
      </w:r>
    </w:p>
    <w:p w14:paraId="1EE199BA" w14:textId="77777777" w:rsidR="009F03DC" w:rsidRPr="00521BB4" w:rsidRDefault="009F03DC" w:rsidP="004334CC">
      <w:pPr>
        <w:pStyle w:val="Nadpis5"/>
        <w:numPr>
          <w:ilvl w:val="0"/>
          <w:numId w:val="0"/>
        </w:numPr>
        <w:ind w:left="1134"/>
      </w:pPr>
      <w:r w:rsidRPr="00521BB4">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4334CC">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4334CC">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07DEA480" w:rsidR="003F0C2B" w:rsidRPr="00521BB4" w:rsidRDefault="00FA0140" w:rsidP="003847B9">
      <w:pPr>
        <w:pStyle w:val="Nadpis3"/>
      </w:pPr>
      <w:bookmarkStart w:id="64" w:name="_Toc522635383"/>
      <w:bookmarkStart w:id="65" w:name="_Toc525293197"/>
      <w:bookmarkStart w:id="66" w:name="_Toc522635384"/>
      <w:bookmarkStart w:id="67" w:name="_Toc525293198"/>
      <w:bookmarkStart w:id="68" w:name="_Toc522635385"/>
      <w:bookmarkStart w:id="69" w:name="_Toc525293199"/>
      <w:bookmarkStart w:id="70" w:name="_Toc138833473"/>
      <w:bookmarkEnd w:id="62"/>
      <w:bookmarkEnd w:id="63"/>
      <w:bookmarkEnd w:id="64"/>
      <w:bookmarkEnd w:id="65"/>
      <w:bookmarkEnd w:id="66"/>
      <w:bookmarkEnd w:id="67"/>
      <w:bookmarkEnd w:id="68"/>
      <w:bookmarkEnd w:id="69"/>
      <w:r w:rsidRPr="00521BB4">
        <w:t>Varianty řešení</w:t>
      </w:r>
      <w:bookmarkEnd w:id="70"/>
    </w:p>
    <w:p w14:paraId="56FCC2D9" w14:textId="1A10A6F4" w:rsidR="00FA0140" w:rsidRPr="00521BB4" w:rsidRDefault="00FA0140" w:rsidP="00B6023E">
      <w:pPr>
        <w:pStyle w:val="Nadpis4"/>
        <w:rPr>
          <w:lang w:val="cs-CZ"/>
        </w:rPr>
      </w:pPr>
      <w:r w:rsidRPr="00521BB4">
        <w:rPr>
          <w:lang w:val="cs-CZ"/>
        </w:rPr>
        <w:t>Zadavatel nepřipouští varianty řešení.</w:t>
      </w:r>
    </w:p>
    <w:p w14:paraId="7C5A5072" w14:textId="7E045CC3" w:rsidR="003F0C2B" w:rsidRPr="00521BB4" w:rsidRDefault="00945256" w:rsidP="003847B9">
      <w:pPr>
        <w:pStyle w:val="Nadpis3"/>
      </w:pPr>
      <w:bookmarkStart w:id="71" w:name="_Toc138833474"/>
      <w:r w:rsidRPr="00521BB4">
        <w:t>Zadávací lhůta</w:t>
      </w:r>
      <w:bookmarkEnd w:id="71"/>
    </w:p>
    <w:p w14:paraId="57F40A56" w14:textId="08F32BF9" w:rsidR="007B1CB6" w:rsidRPr="00521BB4" w:rsidRDefault="007B1CB6" w:rsidP="00B6023E">
      <w:pPr>
        <w:pStyle w:val="Nadpis4"/>
        <w:rPr>
          <w:lang w:val="cs-CZ"/>
        </w:rPr>
      </w:pPr>
      <w:r w:rsidRPr="00521BB4">
        <w:rPr>
          <w:lang w:val="cs-CZ"/>
        </w:rPr>
        <w:t xml:space="preserve">Zadavatel nestanovuje požadavek na zadávací lhůtu. </w:t>
      </w:r>
    </w:p>
    <w:p w14:paraId="6BE9B2FD" w14:textId="359CF36D" w:rsidR="003F0C2B" w:rsidRPr="00521BB4" w:rsidRDefault="003F6B63" w:rsidP="003847B9">
      <w:pPr>
        <w:pStyle w:val="Nadpis3"/>
      </w:pPr>
      <w:bookmarkStart w:id="72" w:name="_Toc138833475"/>
      <w:r w:rsidRPr="00521BB4">
        <w:t>Náklady spojené s účastí v zadávacím řízení</w:t>
      </w:r>
      <w:bookmarkEnd w:id="72"/>
    </w:p>
    <w:p w14:paraId="527496AB" w14:textId="60B2D667" w:rsidR="003F6B63" w:rsidRPr="00521BB4" w:rsidRDefault="003F6B63" w:rsidP="00B6023E">
      <w:pPr>
        <w:pStyle w:val="Nadpis4"/>
        <w:rPr>
          <w:lang w:val="cs-CZ"/>
        </w:rPr>
      </w:pPr>
      <w:r w:rsidRPr="00521BB4">
        <w:rPr>
          <w:lang w:val="cs-CZ"/>
        </w:rPr>
        <w:t>Náklady spojené s účastí v zadávacím řízení nese každý dodavatel sám.</w:t>
      </w:r>
    </w:p>
    <w:p w14:paraId="46675777" w14:textId="454C53D8" w:rsidR="00945256" w:rsidRPr="00521BB4" w:rsidRDefault="00945256" w:rsidP="003847B9">
      <w:pPr>
        <w:pStyle w:val="Nadpis3"/>
      </w:pPr>
      <w:bookmarkStart w:id="73" w:name="_Toc138833476"/>
      <w:r w:rsidRPr="00521BB4">
        <w:t>Informace o zpracování osobních údajů</w:t>
      </w:r>
      <w:bookmarkEnd w:id="73"/>
    </w:p>
    <w:p w14:paraId="70028091" w14:textId="59062122" w:rsidR="00945256" w:rsidRPr="00521BB4" w:rsidRDefault="00945256" w:rsidP="00B6023E">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B6023E">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B6023E">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B6023E">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19A562BF" w:rsidR="00EA09E9" w:rsidRPr="00521BB4" w:rsidRDefault="00EA09E9" w:rsidP="00A539A7">
      <w:pPr>
        <w:pStyle w:val="Nadpis2"/>
        <w:rPr>
          <w:lang w:val="cs-CZ"/>
        </w:rPr>
      </w:pPr>
      <w:bookmarkStart w:id="74" w:name="_Toc138833477"/>
      <w:r w:rsidRPr="00521BB4">
        <w:rPr>
          <w:lang w:val="cs-CZ"/>
        </w:rPr>
        <w:t>Komunikace v zadávacím řízení</w:t>
      </w:r>
      <w:bookmarkEnd w:id="74"/>
    </w:p>
    <w:p w14:paraId="09171065" w14:textId="3BC7AD0C" w:rsidR="00EA09E9" w:rsidRPr="00521BB4" w:rsidRDefault="00EA09E9" w:rsidP="003847B9">
      <w:pPr>
        <w:pStyle w:val="Nadpis3"/>
      </w:pPr>
      <w:bookmarkStart w:id="75" w:name="_Ref69386388"/>
      <w:bookmarkStart w:id="76" w:name="_Toc138833478"/>
      <w:r w:rsidRPr="00521BB4">
        <w:t xml:space="preserve">Komunikace mezi zadavatelem a </w:t>
      </w:r>
      <w:r w:rsidRPr="00521BB4">
        <w:rPr>
          <w:bCs/>
        </w:rPr>
        <w:t>dodavateli</w:t>
      </w:r>
      <w:bookmarkEnd w:id="75"/>
      <w:bookmarkEnd w:id="76"/>
    </w:p>
    <w:p w14:paraId="54DA726E" w14:textId="76C7C5F6" w:rsidR="00EA09E9" w:rsidRPr="00521BB4" w:rsidRDefault="00EA09E9" w:rsidP="00B6023E">
      <w:pPr>
        <w:pStyle w:val="Nadpis4"/>
        <w:rPr>
          <w:lang w:val="cs-CZ"/>
        </w:rPr>
      </w:pPr>
      <w:bookmarkStart w:id="77" w:name="_Toc522635391"/>
      <w:bookmarkStart w:id="78" w:name="_Toc525293205"/>
      <w:bookmarkStart w:id="79" w:name="_Toc522635392"/>
      <w:bookmarkStart w:id="80" w:name="_Toc525293206"/>
      <w:bookmarkStart w:id="81" w:name="_Toc522635393"/>
      <w:bookmarkStart w:id="82" w:name="_Toc525293207"/>
      <w:bookmarkStart w:id="83" w:name="_Toc522635394"/>
      <w:bookmarkStart w:id="84" w:name="_Toc525293208"/>
      <w:bookmarkStart w:id="85" w:name="_Toc522635395"/>
      <w:bookmarkStart w:id="86" w:name="_Toc525293209"/>
      <w:bookmarkStart w:id="87" w:name="_Toc522635396"/>
      <w:bookmarkStart w:id="88" w:name="_Toc525293210"/>
      <w:bookmarkStart w:id="89" w:name="_Toc522635397"/>
      <w:bookmarkStart w:id="90" w:name="_Toc525293211"/>
      <w:bookmarkStart w:id="91" w:name="_Toc522635398"/>
      <w:bookmarkStart w:id="92" w:name="_Toc525293212"/>
      <w:bookmarkStart w:id="93" w:name="_Toc522635399"/>
      <w:bookmarkStart w:id="94" w:name="_Toc525293213"/>
      <w:bookmarkStart w:id="95" w:name="_Toc522635400"/>
      <w:bookmarkStart w:id="96" w:name="_Toc525293214"/>
      <w:bookmarkStart w:id="97" w:name="_Toc522635401"/>
      <w:bookmarkStart w:id="98" w:name="_Toc525293215"/>
      <w:bookmarkStart w:id="99" w:name="_Toc522635402"/>
      <w:bookmarkStart w:id="100" w:name="_Toc525293216"/>
      <w:bookmarkStart w:id="101" w:name="_Toc522635403"/>
      <w:bookmarkStart w:id="102" w:name="_Toc525293217"/>
      <w:bookmarkStart w:id="103" w:name="_Toc522635404"/>
      <w:bookmarkStart w:id="104" w:name="_Toc525293218"/>
      <w:bookmarkStart w:id="105" w:name="_Toc444084947"/>
      <w:bookmarkStart w:id="106" w:name="_Toc4416617"/>
      <w:bookmarkStart w:id="107" w:name="_Toc4416911"/>
      <w:bookmarkStart w:id="108" w:name="_Toc441696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B6023E">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w:t>
      </w:r>
      <w:r w:rsidRPr="00521BB4">
        <w:rPr>
          <w:lang w:val="cs-CZ"/>
        </w:rPr>
        <w:lastRenderedPageBreak/>
        <w:t xml:space="preserve">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B6023E">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B6023E">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technické podpory E-ZAK (</w:t>
      </w:r>
      <w:proofErr w:type="gramStart"/>
      <w:r w:rsidR="005558F4" w:rsidRPr="00521BB4">
        <w:rPr>
          <w:lang w:val="cs-CZ"/>
        </w:rPr>
        <w:t>tel.:+</w:t>
      </w:r>
      <w:proofErr w:type="gramEnd"/>
      <w:r w:rsidR="005558F4" w:rsidRPr="00521BB4">
        <w:rPr>
          <w:lang w:val="cs-CZ"/>
        </w:rPr>
        <w:t xml:space="preserve">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29B04DFC" w:rsidR="00EA09E9" w:rsidRPr="00521BB4" w:rsidRDefault="00EA09E9" w:rsidP="003847B9">
      <w:pPr>
        <w:pStyle w:val="Nadpis3"/>
      </w:pPr>
      <w:bookmarkStart w:id="109" w:name="_Toc138833479"/>
      <w:bookmarkEnd w:id="105"/>
      <w:bookmarkEnd w:id="106"/>
      <w:bookmarkEnd w:id="107"/>
      <w:bookmarkEnd w:id="108"/>
      <w:r w:rsidRPr="00521BB4">
        <w:t>Vysvětlení, změna nebo doplnění zadávací dokumentace</w:t>
      </w:r>
      <w:bookmarkEnd w:id="109"/>
    </w:p>
    <w:p w14:paraId="2BA13ABD" w14:textId="0F291A99" w:rsidR="003F0C2B" w:rsidRPr="00521BB4" w:rsidRDefault="00D97F55" w:rsidP="00B6023E">
      <w:pPr>
        <w:pStyle w:val="Nadpis4"/>
        <w:rPr>
          <w:lang w:val="cs-CZ"/>
        </w:rPr>
      </w:pPr>
      <w:bookmarkStart w:id="110" w:name="_Hlk522551241"/>
      <w:r w:rsidRPr="00521BB4">
        <w:rPr>
          <w:lang w:val="cs-CZ"/>
        </w:rPr>
        <w:t xml:space="preserve">Zadávací dokumentace se </w:t>
      </w:r>
      <w:proofErr w:type="gramStart"/>
      <w:r w:rsidRPr="00521BB4">
        <w:rPr>
          <w:lang w:val="cs-CZ"/>
        </w:rPr>
        <w:t xml:space="preserve">nachází </w:t>
      </w:r>
      <w:r w:rsidR="0015569C">
        <w:rPr>
          <w:lang w:val="cs-CZ"/>
        </w:rPr>
        <w:t> na</w:t>
      </w:r>
      <w:proofErr w:type="gramEnd"/>
      <w:r w:rsidR="0015569C">
        <w:rPr>
          <w:lang w:val="cs-CZ"/>
        </w:rPr>
        <w:t xml:space="preserve"> profilu</w:t>
      </w:r>
      <w:r w:rsidR="003F0C2B" w:rsidRPr="00521BB4">
        <w:rPr>
          <w:lang w:val="cs-CZ"/>
        </w:rPr>
        <w:t xml:space="preserv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B6023E">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B6023E">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B6023E">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B6023E">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45C31E9" w:rsidR="00D97F55" w:rsidRPr="00521BB4" w:rsidRDefault="00D97F55" w:rsidP="003847B9">
      <w:pPr>
        <w:pStyle w:val="Nadpis3"/>
      </w:pPr>
      <w:bookmarkStart w:id="111" w:name="_Toc534377202"/>
      <w:bookmarkStart w:id="112" w:name="_Toc522635406"/>
      <w:bookmarkStart w:id="113" w:name="_Toc525293220"/>
      <w:bookmarkStart w:id="114" w:name="_Toc522635407"/>
      <w:bookmarkStart w:id="115" w:name="_Toc525293221"/>
      <w:bookmarkStart w:id="116" w:name="_Toc138833480"/>
      <w:bookmarkEnd w:id="110"/>
      <w:bookmarkEnd w:id="111"/>
      <w:bookmarkEnd w:id="112"/>
      <w:bookmarkEnd w:id="113"/>
      <w:bookmarkEnd w:id="114"/>
      <w:bookmarkEnd w:id="115"/>
      <w:r w:rsidRPr="00521BB4">
        <w:t>Prohlídka místa plnění</w:t>
      </w:r>
      <w:bookmarkEnd w:id="116"/>
    </w:p>
    <w:p w14:paraId="588222A6" w14:textId="347AA937" w:rsidR="00D97F55" w:rsidRPr="00521BB4" w:rsidRDefault="00D97F55" w:rsidP="00B6023E">
      <w:pPr>
        <w:pStyle w:val="Nadpis4"/>
        <w:rPr>
          <w:lang w:val="cs-CZ"/>
        </w:rPr>
      </w:pPr>
      <w:bookmarkStart w:id="117" w:name="_Toc4416498"/>
      <w:bookmarkStart w:id="118" w:name="_Toc4416619"/>
      <w:bookmarkStart w:id="119" w:name="_Toc4416913"/>
      <w:bookmarkStart w:id="120"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B6023E">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11A02546" w:rsidR="00B70939" w:rsidRPr="00521BB4" w:rsidRDefault="00B70939" w:rsidP="00A539A7">
      <w:pPr>
        <w:pStyle w:val="Nadpis2"/>
        <w:rPr>
          <w:lang w:val="cs-CZ"/>
        </w:rPr>
      </w:pPr>
      <w:bookmarkStart w:id="121" w:name="_Toc138833481"/>
      <w:bookmarkEnd w:id="117"/>
      <w:bookmarkEnd w:id="118"/>
      <w:bookmarkEnd w:id="119"/>
      <w:bookmarkEnd w:id="120"/>
      <w:r w:rsidRPr="00521BB4">
        <w:rPr>
          <w:lang w:val="cs-CZ"/>
        </w:rPr>
        <w:t>Příprava žádosti o účast, předběžné nabídky a nabídky</w:t>
      </w:r>
      <w:bookmarkEnd w:id="121"/>
    </w:p>
    <w:p w14:paraId="4CF9EA0B" w14:textId="1E505398" w:rsidR="00B70939" w:rsidRPr="00521BB4" w:rsidRDefault="00B70939" w:rsidP="003847B9">
      <w:pPr>
        <w:pStyle w:val="Nadpis3"/>
      </w:pPr>
      <w:bookmarkStart w:id="122" w:name="_Toc138833482"/>
      <w:r w:rsidRPr="00521BB4">
        <w:t>Jazyk předložených dokladů a dokumentů</w:t>
      </w:r>
      <w:bookmarkEnd w:id="122"/>
    </w:p>
    <w:p w14:paraId="081EA53D" w14:textId="77E9B8EF" w:rsidR="003F0C2B" w:rsidRPr="00521BB4" w:rsidRDefault="00B70939" w:rsidP="00B6023E">
      <w:pPr>
        <w:pStyle w:val="Nadpis4"/>
        <w:rPr>
          <w:lang w:val="cs-CZ"/>
        </w:rPr>
      </w:pPr>
      <w:bookmarkStart w:id="123" w:name="jazyky"/>
      <w:bookmarkEnd w:id="123"/>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B6023E">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w:t>
      </w:r>
      <w:r w:rsidRPr="00521BB4">
        <w:rPr>
          <w:lang w:val="cs-CZ"/>
        </w:rPr>
        <w:lastRenderedPageBreak/>
        <w:t xml:space="preserve">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slovenském jazyce a doklad o vzdělání v latinském jazyce se předkládají bez překladu. </w:t>
      </w:r>
    </w:p>
    <w:p w14:paraId="4DF571B3" w14:textId="10532BA9" w:rsidR="003F0C2B" w:rsidRPr="00521BB4" w:rsidRDefault="0014712C" w:rsidP="003847B9">
      <w:pPr>
        <w:pStyle w:val="Nadpis3"/>
      </w:pPr>
      <w:bookmarkStart w:id="124" w:name="_Ref68810344"/>
      <w:bookmarkStart w:id="125" w:name="_Toc138833483"/>
      <w:r w:rsidRPr="00521BB4">
        <w:t>Požadavek na poskytnutí jistoty</w:t>
      </w:r>
      <w:bookmarkEnd w:id="124"/>
      <w:bookmarkEnd w:id="125"/>
    </w:p>
    <w:p w14:paraId="2BA2FBD7" w14:textId="42392249" w:rsidR="0014712C" w:rsidRPr="00521BB4" w:rsidRDefault="0014712C" w:rsidP="00B6023E">
      <w:pPr>
        <w:pStyle w:val="Nadpis4"/>
        <w:rPr>
          <w:lang w:val="cs-CZ"/>
        </w:rPr>
      </w:pPr>
      <w:r w:rsidRPr="00521BB4">
        <w:rPr>
          <w:lang w:val="cs-CZ"/>
        </w:rPr>
        <w:t>Zadavatel nepožaduje jistotu.</w:t>
      </w:r>
    </w:p>
    <w:p w14:paraId="3DD3E4F9" w14:textId="1E8064E7" w:rsidR="003F0C2B" w:rsidRPr="00521BB4" w:rsidRDefault="00A466DA" w:rsidP="003847B9">
      <w:pPr>
        <w:pStyle w:val="Nadpis3"/>
      </w:pPr>
      <w:bookmarkStart w:id="126" w:name="_Toc462050409"/>
      <w:bookmarkStart w:id="127" w:name="_Toc4416622"/>
      <w:bookmarkStart w:id="128" w:name="_Toc4416916"/>
      <w:bookmarkStart w:id="129" w:name="_Toc4416965"/>
      <w:bookmarkStart w:id="130" w:name="_Toc138833484"/>
      <w:r w:rsidRPr="00521BB4">
        <w:t>Měna</w:t>
      </w:r>
      <w:r w:rsidR="003F0C2B" w:rsidRPr="00521BB4">
        <w:t xml:space="preserve"> a</w:t>
      </w:r>
      <w:r w:rsidR="0091082E" w:rsidRPr="00521BB4">
        <w:t> </w:t>
      </w:r>
      <w:bookmarkEnd w:id="126"/>
      <w:bookmarkEnd w:id="127"/>
      <w:bookmarkEnd w:id="128"/>
      <w:bookmarkEnd w:id="129"/>
      <w:r w:rsidR="0091082E" w:rsidRPr="00521BB4">
        <w:t>nabídková cena</w:t>
      </w:r>
      <w:bookmarkEnd w:id="130"/>
    </w:p>
    <w:p w14:paraId="3A53144B" w14:textId="3DEE5BAD" w:rsidR="0091082E" w:rsidRPr="00521BB4" w:rsidRDefault="0091082E" w:rsidP="00B6023E">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B6023E">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B6023E">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B6023E">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1CE4A389" w:rsidR="003F0C2B" w:rsidRPr="00521BB4" w:rsidRDefault="003F0C2B" w:rsidP="003847B9">
      <w:pPr>
        <w:pStyle w:val="Nadpis3"/>
      </w:pPr>
      <w:bookmarkStart w:id="131" w:name="_Toc444084953"/>
      <w:bookmarkStart w:id="132" w:name="_Toc4416623"/>
      <w:bookmarkStart w:id="133" w:name="_Toc4416917"/>
      <w:bookmarkStart w:id="134" w:name="_Toc4416966"/>
      <w:bookmarkStart w:id="135" w:name="_Toc138833485"/>
      <w:r w:rsidRPr="00521BB4">
        <w:t>Vyhotoven</w:t>
      </w:r>
      <w:bookmarkEnd w:id="131"/>
      <w:bookmarkEnd w:id="132"/>
      <w:bookmarkEnd w:id="133"/>
      <w:bookmarkEnd w:id="134"/>
      <w:r w:rsidR="009F376D" w:rsidRPr="00521BB4">
        <w:t>í a předložení žádost</w:t>
      </w:r>
      <w:r w:rsidR="006B3F3E" w:rsidRPr="00521BB4">
        <w:t>i</w:t>
      </w:r>
      <w:r w:rsidR="009F376D" w:rsidRPr="00521BB4">
        <w:t xml:space="preserve"> o účast / nabídky</w:t>
      </w:r>
      <w:bookmarkEnd w:id="135"/>
    </w:p>
    <w:p w14:paraId="2B14A415" w14:textId="29123828" w:rsidR="009F376D" w:rsidRPr="00521BB4" w:rsidRDefault="009F376D" w:rsidP="00B6023E">
      <w:pPr>
        <w:pStyle w:val="Nadpis4"/>
        <w:rPr>
          <w:lang w:val="cs-CZ"/>
        </w:rPr>
      </w:pPr>
      <w:bookmarkStart w:id="136" w:name="_Hlk534372852"/>
      <w:bookmarkStart w:id="137" w:name="_Hlk522551303"/>
      <w:r w:rsidRPr="00521BB4">
        <w:rPr>
          <w:lang w:val="cs-CZ"/>
        </w:rPr>
        <w:t>Každý dokument v žádosti o účast / nabídce musí být:</w:t>
      </w:r>
    </w:p>
    <w:p w14:paraId="3A97F07D" w14:textId="3397971F" w:rsidR="009F376D" w:rsidRPr="00521BB4" w:rsidRDefault="00E811EE" w:rsidP="004334CC">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4334CC">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149C8D84" w:rsidR="009F376D" w:rsidRPr="00521BB4" w:rsidRDefault="009F376D" w:rsidP="00B6023E">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AB68E0" w:rsidRPr="00521BB4">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AB68E0" w:rsidRPr="00521BB4">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B6023E">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3847B9">
      <w:pPr>
        <w:pStyle w:val="Nadpis3"/>
      </w:pPr>
      <w:bookmarkStart w:id="138" w:name="_Toc522635414"/>
      <w:bookmarkStart w:id="139" w:name="_Toc525293228"/>
      <w:bookmarkStart w:id="140" w:name="_Toc522635415"/>
      <w:bookmarkStart w:id="141" w:name="_Toc525293229"/>
      <w:bookmarkStart w:id="142" w:name="_Toc522635416"/>
      <w:bookmarkStart w:id="143" w:name="_Toc525293230"/>
      <w:bookmarkStart w:id="144" w:name="_Toc522635417"/>
      <w:bookmarkStart w:id="145" w:name="_Toc525293231"/>
      <w:bookmarkStart w:id="146" w:name="_Ref69382987"/>
      <w:bookmarkStart w:id="147" w:name="_Ref69382991"/>
      <w:bookmarkStart w:id="148" w:name="_Toc138833486"/>
      <w:bookmarkStart w:id="149" w:name="_Toc444084954"/>
      <w:bookmarkEnd w:id="136"/>
      <w:bookmarkEnd w:id="137"/>
      <w:bookmarkEnd w:id="138"/>
      <w:bookmarkEnd w:id="139"/>
      <w:bookmarkEnd w:id="140"/>
      <w:bookmarkEnd w:id="141"/>
      <w:bookmarkEnd w:id="142"/>
      <w:bookmarkEnd w:id="143"/>
      <w:bookmarkEnd w:id="144"/>
      <w:bookmarkEnd w:id="145"/>
      <w:r w:rsidRPr="00521BB4">
        <w:t>Střet zájmů</w:t>
      </w:r>
      <w:bookmarkEnd w:id="146"/>
      <w:bookmarkEnd w:id="147"/>
      <w:bookmarkEnd w:id="148"/>
    </w:p>
    <w:p w14:paraId="40FB27C6" w14:textId="73E29F05" w:rsidR="00781EB9" w:rsidRPr="00521BB4" w:rsidRDefault="00781EB9" w:rsidP="00B6023E">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B6023E">
      <w:pPr>
        <w:pStyle w:val="Nadpis4"/>
        <w:rPr>
          <w:lang w:val="cs-CZ"/>
        </w:rPr>
      </w:pPr>
      <w:bookmarkStart w:id="150" w:name="_Ref68855356"/>
      <w:r w:rsidRPr="00521BB4">
        <w:rPr>
          <w:lang w:val="cs-CZ"/>
        </w:rPr>
        <w:t>Za střet zájmů se považuje situace, kdy zájmy osob, které</w:t>
      </w:r>
      <w:bookmarkEnd w:id="150"/>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71493F1D" w:rsidR="00781EB9" w:rsidRPr="00521BB4" w:rsidRDefault="00781EB9" w:rsidP="00B6023E">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B6023E">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w:t>
      </w:r>
      <w:r w:rsidRPr="00521BB4">
        <w:rPr>
          <w:lang w:val="cs-CZ"/>
        </w:rPr>
        <w:lastRenderedPageBreak/>
        <w:t>4 nebo 5 ZZVZ, že byl ve střetu zájmů podle § 44 odst. 2 a 3 ZZVZ.</w:t>
      </w:r>
    </w:p>
    <w:p w14:paraId="60BA3D35" w14:textId="3D9D169D" w:rsidR="00525646" w:rsidRPr="00521BB4" w:rsidRDefault="00816AE5" w:rsidP="003847B9">
      <w:pPr>
        <w:pStyle w:val="Nadpis3"/>
      </w:pPr>
      <w:bookmarkStart w:id="151" w:name="_Toc444084961"/>
      <w:bookmarkStart w:id="152" w:name="_Toc4416632"/>
      <w:bookmarkStart w:id="153" w:name="_Toc4416926"/>
      <w:bookmarkStart w:id="154" w:name="_Toc4416975"/>
      <w:bookmarkStart w:id="155" w:name="_Toc138833487"/>
      <w:r w:rsidRPr="00521BB4">
        <w:t xml:space="preserve">Důvěrnost </w:t>
      </w:r>
      <w:bookmarkEnd w:id="151"/>
      <w:bookmarkEnd w:id="152"/>
      <w:bookmarkEnd w:id="153"/>
      <w:bookmarkEnd w:id="154"/>
      <w:r w:rsidRPr="00521BB4">
        <w:t>procesu jednacího řízení</w:t>
      </w:r>
      <w:bookmarkEnd w:id="155"/>
    </w:p>
    <w:p w14:paraId="003A9F59" w14:textId="631DA7F3" w:rsidR="00816AE5" w:rsidRPr="00521BB4" w:rsidRDefault="00525646" w:rsidP="00B6023E">
      <w:pPr>
        <w:pStyle w:val="Nadpis4"/>
        <w:rPr>
          <w:lang w:val="cs-CZ"/>
        </w:rPr>
      </w:pPr>
      <w:r w:rsidRPr="00521BB4">
        <w:rPr>
          <w:lang w:val="cs-CZ"/>
        </w:rPr>
        <w:t xml:space="preserve">Při komunikaci mezi zadavatelem a dodavateli nesmí být narušena důvěrnost nabídek a žádostí o účast a úplnost údajů v nich obsažených. </w:t>
      </w:r>
    </w:p>
    <w:p w14:paraId="03C1073F" w14:textId="1D852815" w:rsidR="00816AE5" w:rsidRPr="00521BB4" w:rsidRDefault="00816AE5" w:rsidP="00B6023E">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B6023E">
      <w:pPr>
        <w:pStyle w:val="Nadpis4"/>
        <w:rPr>
          <w:lang w:val="cs-CZ"/>
        </w:rPr>
      </w:pPr>
      <w:bookmarkStart w:id="156" w:name="_Ref68856464"/>
      <w:r w:rsidRPr="00521BB4">
        <w:rPr>
          <w:lang w:val="cs-CZ"/>
        </w:rPr>
        <w:t>Za důvěrné se považují údaje nebo sdělení, které dodavatel poskytl zadavateli v zadávacím řízení a označil je jako důvěrné.</w:t>
      </w:r>
      <w:bookmarkEnd w:id="156"/>
      <w:r w:rsidRPr="00521BB4">
        <w:rPr>
          <w:lang w:val="cs-CZ"/>
        </w:rPr>
        <w:t xml:space="preserve"> </w:t>
      </w:r>
    </w:p>
    <w:p w14:paraId="62055AFB" w14:textId="77777777" w:rsidR="00816AE5" w:rsidRPr="00521BB4" w:rsidRDefault="00816AE5" w:rsidP="00B6023E">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4334CC">
      <w:pPr>
        <w:pStyle w:val="Nadpis5"/>
      </w:pPr>
      <w:r w:rsidRPr="00521BB4">
        <w:t>do ukončení zadávacího řízení informace, které se týkají obsahu nabídek a osob, které se podílejí na průběhu zadávacího řízení,</w:t>
      </w:r>
    </w:p>
    <w:p w14:paraId="3FDE4071" w14:textId="2217ED8E" w:rsidR="00816AE5" w:rsidRPr="00521BB4" w:rsidRDefault="00816AE5" w:rsidP="004334CC">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AB68E0" w:rsidRPr="00521BB4">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B6023E">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3036F079" w:rsidR="00B4009D" w:rsidRPr="00521BB4" w:rsidRDefault="00B4009D" w:rsidP="00A539A7">
      <w:pPr>
        <w:pStyle w:val="Nadpis2"/>
        <w:rPr>
          <w:lang w:val="cs-CZ"/>
        </w:rPr>
      </w:pPr>
      <w:bookmarkStart w:id="157" w:name="_Toc138833488"/>
      <w:bookmarkEnd w:id="149"/>
      <w:r w:rsidRPr="00521BB4">
        <w:rPr>
          <w:lang w:val="cs-CZ"/>
        </w:rPr>
        <w:t>Informace k zadávacímu řízení</w:t>
      </w:r>
      <w:bookmarkEnd w:id="157"/>
    </w:p>
    <w:p w14:paraId="4E84D5DF" w14:textId="070B7953" w:rsidR="00B4009D" w:rsidRPr="00521BB4" w:rsidRDefault="00B4009D" w:rsidP="003847B9">
      <w:pPr>
        <w:pStyle w:val="Nadpis3"/>
      </w:pPr>
      <w:bookmarkStart w:id="158" w:name="_Toc138833489"/>
      <w:r w:rsidRPr="00521BB4">
        <w:t>Jednací řízení s uveřejněním</w:t>
      </w:r>
      <w:bookmarkEnd w:id="158"/>
    </w:p>
    <w:p w14:paraId="21D26672" w14:textId="30EC0402" w:rsidR="00B4009D" w:rsidRPr="00521BB4" w:rsidRDefault="00B4009D" w:rsidP="00B6023E">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B6023E">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4E18C1E2" w:rsidR="001D7EC5" w:rsidRPr="00521BB4" w:rsidRDefault="001D7EC5" w:rsidP="003847B9">
      <w:pPr>
        <w:pStyle w:val="Nadpis3"/>
      </w:pPr>
      <w:bookmarkStart w:id="159" w:name="_Toc138833490"/>
      <w:r w:rsidRPr="00521BB4">
        <w:t>Výzva k podání žádosti o účast</w:t>
      </w:r>
      <w:bookmarkEnd w:id="159"/>
    </w:p>
    <w:p w14:paraId="0341C28D" w14:textId="1D7033E2" w:rsidR="001D7EC5" w:rsidRPr="00521BB4" w:rsidRDefault="001D7EC5" w:rsidP="00B6023E">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B6023E">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40267610" w:rsidR="00F07CEE" w:rsidRPr="00521BB4" w:rsidRDefault="00F07CEE" w:rsidP="003847B9">
      <w:pPr>
        <w:pStyle w:val="Nadpis3"/>
      </w:pPr>
      <w:bookmarkStart w:id="160" w:name="_Toc138833491"/>
      <w:r w:rsidRPr="00521BB4">
        <w:t>Výzva k podání předběžných nabídek</w:t>
      </w:r>
      <w:bookmarkEnd w:id="160"/>
    </w:p>
    <w:p w14:paraId="488BD839" w14:textId="77777777" w:rsidR="00D14D1E" w:rsidRPr="00521BB4" w:rsidRDefault="00D14D1E" w:rsidP="00B6023E">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B6023E">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5BBCFBBB" w:rsidR="00F07CEE" w:rsidRPr="00521BB4" w:rsidRDefault="00F07CEE" w:rsidP="003847B9">
      <w:pPr>
        <w:pStyle w:val="Nadpis3"/>
      </w:pPr>
      <w:bookmarkStart w:id="161" w:name="_Toc138833492"/>
      <w:r w:rsidRPr="00521BB4">
        <w:t>Podání předběžných nabídek</w:t>
      </w:r>
      <w:bookmarkEnd w:id="161"/>
    </w:p>
    <w:p w14:paraId="451A8B06" w14:textId="16F86E20" w:rsidR="00F07CEE" w:rsidRPr="00521BB4" w:rsidRDefault="00F07CEE" w:rsidP="00B6023E">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w:t>
      </w:r>
      <w:r w:rsidRPr="00521BB4">
        <w:rPr>
          <w:lang w:val="cs-CZ"/>
        </w:rPr>
        <w:lastRenderedPageBreak/>
        <w:t xml:space="preserve">dle ust. § 61 odst. 5 ZZVZ. </w:t>
      </w:r>
    </w:p>
    <w:p w14:paraId="26544A43" w14:textId="1D2C31E6" w:rsidR="00F07CEE" w:rsidRPr="00521BB4" w:rsidRDefault="00F07CEE" w:rsidP="00B6023E">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B6023E">
      <w:pPr>
        <w:pStyle w:val="Nadpis4"/>
        <w:rPr>
          <w:lang w:val="cs-CZ"/>
        </w:rPr>
      </w:pPr>
      <w:r w:rsidRPr="00521BB4">
        <w:rPr>
          <w:lang w:val="cs-CZ"/>
        </w:rPr>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B6023E">
      <w:pPr>
        <w:pStyle w:val="Nadpis4"/>
        <w:rPr>
          <w:lang w:val="cs-CZ"/>
        </w:rPr>
      </w:pPr>
      <w:r w:rsidRPr="00521BB4">
        <w:rPr>
          <w:lang w:val="cs-CZ"/>
        </w:rPr>
        <w:t xml:space="preserve">Otevírání předběžných nabídek se postupem dle § 108 a násl. ZZVZ neprovádí. </w:t>
      </w:r>
    </w:p>
    <w:p w14:paraId="3DF32C9A" w14:textId="18E70B34" w:rsidR="00F07CEE" w:rsidRPr="00521BB4" w:rsidRDefault="00D14D1E" w:rsidP="00B6023E">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465F9B1C" w:rsidR="00F07CEE" w:rsidRPr="00521BB4" w:rsidRDefault="00F07CEE" w:rsidP="003847B9">
      <w:pPr>
        <w:pStyle w:val="Nadpis3"/>
      </w:pPr>
      <w:bookmarkStart w:id="162" w:name="_Toc138833493"/>
      <w:r w:rsidRPr="00521BB4">
        <w:t>Způsob a zásady jednání s účastníky o předběžných nabídkách</w:t>
      </w:r>
      <w:bookmarkEnd w:id="162"/>
    </w:p>
    <w:p w14:paraId="0A0AFEEE" w14:textId="77777777" w:rsidR="00D14D1E" w:rsidRPr="00521BB4" w:rsidRDefault="00D14D1E" w:rsidP="00B6023E">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B6023E">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1FDF1456" w:rsidR="00F07CEE" w:rsidRPr="00521BB4" w:rsidRDefault="00F07CEE" w:rsidP="00B6023E">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AB68E0" w:rsidRPr="00521BB4">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B6023E">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B6023E">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B6023E">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B6023E">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22B32A56" w:rsidR="00040BF5" w:rsidRPr="00521BB4" w:rsidRDefault="00040BF5" w:rsidP="00B6023E">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w:t>
      </w:r>
      <w:r w:rsidR="0015569C">
        <w:rPr>
          <w:lang w:val="cs-CZ"/>
        </w:rPr>
        <w:t>10</w:t>
      </w:r>
      <w:r w:rsidR="0015569C" w:rsidRPr="00521BB4">
        <w:rPr>
          <w:lang w:val="cs-CZ"/>
        </w:rPr>
        <w:t xml:space="preserve"> </w:t>
      </w:r>
      <w:r w:rsidRPr="00521BB4">
        <w:rPr>
          <w:lang w:val="cs-CZ"/>
        </w:rPr>
        <w:t xml:space="preserve">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B6023E">
      <w:pPr>
        <w:pStyle w:val="Nadpis4"/>
        <w:rPr>
          <w:lang w:val="cs-CZ"/>
        </w:rPr>
      </w:pPr>
      <w:r w:rsidRPr="00521BB4">
        <w:rPr>
          <w:lang w:val="cs-CZ"/>
        </w:rPr>
        <w:t xml:space="preserve">Zadavatel si vyhrazuje právo stanovit další podmínky pro jednání s účastníky. </w:t>
      </w:r>
    </w:p>
    <w:p w14:paraId="2FF0D2D9" w14:textId="02477B1B" w:rsidR="00F07CEE" w:rsidRPr="00521BB4" w:rsidRDefault="00040BF5" w:rsidP="003847B9">
      <w:pPr>
        <w:pStyle w:val="Nadpis3"/>
      </w:pPr>
      <w:bookmarkStart w:id="163" w:name="_Toc138833494"/>
      <w:r w:rsidRPr="00521BB4">
        <w:t>Podání nabídek</w:t>
      </w:r>
      <w:bookmarkEnd w:id="163"/>
    </w:p>
    <w:p w14:paraId="5205738E" w14:textId="5158E902" w:rsidR="00F07CEE" w:rsidRPr="00521BB4" w:rsidRDefault="00A15868" w:rsidP="00B6023E">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B6023E">
      <w:pPr>
        <w:pStyle w:val="Nadpis4"/>
        <w:rPr>
          <w:lang w:val="cs-CZ"/>
        </w:rPr>
      </w:pPr>
      <w:r w:rsidRPr="00521BB4">
        <w:rPr>
          <w:lang w:val="cs-CZ"/>
        </w:rPr>
        <w:t xml:space="preserve">Lhůta pro podání nabídek bude stanovena ve výzvě k podání nabídek dle ust. § 61 odst. 11 ZZVZ. </w:t>
      </w:r>
      <w:r w:rsidR="00A96A0C" w:rsidRPr="00521BB4">
        <w:rPr>
          <w:lang w:val="cs-CZ"/>
        </w:rPr>
        <w:lastRenderedPageBreak/>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6DF9254D" w:rsidR="00040BF5" w:rsidRPr="00521BB4" w:rsidRDefault="00040BF5" w:rsidP="00B6023E">
      <w:pPr>
        <w:pStyle w:val="Nadpis4"/>
        <w:rPr>
          <w:lang w:val="cs-CZ"/>
        </w:rPr>
      </w:pPr>
      <w:bookmarkStart w:id="164"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smluv nesouhlasí spolu se zdůvodněním tohoto postupu a způsobu, jakým mají být jím sdělené informace ze strany zadavatele zabezpečeny. Za obchodní tajemství není možné považovat způsob výpočtu nabídkové ceny.</w:t>
      </w:r>
      <w:bookmarkEnd w:id="164"/>
    </w:p>
    <w:p w14:paraId="02B83D1B" w14:textId="452CE948" w:rsidR="003F0C2B" w:rsidRPr="00521BB4" w:rsidRDefault="00816AE5" w:rsidP="00A539A7">
      <w:pPr>
        <w:pStyle w:val="Nadpis2"/>
        <w:rPr>
          <w:rFonts w:cs="Arial"/>
          <w:lang w:val="cs-CZ"/>
        </w:rPr>
      </w:pPr>
      <w:bookmarkStart w:id="165" w:name="_Toc534377217"/>
      <w:bookmarkStart w:id="166" w:name="_Toc534377218"/>
      <w:bookmarkStart w:id="167" w:name="_Toc534377219"/>
      <w:bookmarkStart w:id="168" w:name="_Toc534377220"/>
      <w:bookmarkStart w:id="169" w:name="_Toc534377221"/>
      <w:bookmarkStart w:id="170" w:name="_Toc534377222"/>
      <w:bookmarkStart w:id="171" w:name="_Toc534377223"/>
      <w:bookmarkStart w:id="172" w:name="_Toc534377224"/>
      <w:bookmarkStart w:id="173" w:name="_Toc534377225"/>
      <w:bookmarkStart w:id="174" w:name="_Toc534377226"/>
      <w:bookmarkStart w:id="175" w:name="_Toc534377227"/>
      <w:bookmarkStart w:id="176" w:name="_Toc534377228"/>
      <w:bookmarkStart w:id="177" w:name="_Toc534377229"/>
      <w:bookmarkStart w:id="178" w:name="_Toc534377230"/>
      <w:bookmarkStart w:id="179" w:name="_Toc534377231"/>
      <w:bookmarkStart w:id="180" w:name="_Toc534377232"/>
      <w:bookmarkStart w:id="181" w:name="_Toc534377233"/>
      <w:bookmarkStart w:id="182" w:name="_Toc534377234"/>
      <w:bookmarkStart w:id="183" w:name="_Toc534377235"/>
      <w:bookmarkStart w:id="184" w:name="_Toc534377236"/>
      <w:bookmarkStart w:id="185" w:name="_Toc534377237"/>
      <w:bookmarkStart w:id="186" w:name="_Toc534377238"/>
      <w:bookmarkStart w:id="187" w:name="_Toc534377239"/>
      <w:bookmarkStart w:id="188" w:name="_Toc534377240"/>
      <w:bookmarkStart w:id="189" w:name="_Toc534377241"/>
      <w:bookmarkStart w:id="190" w:name="_Toc534377242"/>
      <w:bookmarkStart w:id="191" w:name="_Toc534377243"/>
      <w:bookmarkStart w:id="192" w:name="_Toc444084963"/>
      <w:bookmarkStart w:id="193" w:name="_Toc444084964"/>
      <w:bookmarkStart w:id="194" w:name="_Toc444084965"/>
      <w:bookmarkStart w:id="195" w:name="_Toc444084969"/>
      <w:bookmarkStart w:id="196" w:name="_Toc4416501"/>
      <w:bookmarkStart w:id="197" w:name="_Toc4416633"/>
      <w:bookmarkStart w:id="198" w:name="_Toc4416927"/>
      <w:bookmarkStart w:id="199" w:name="_Toc4416976"/>
      <w:bookmarkStart w:id="200" w:name="_Toc138833495"/>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521BB4">
        <w:rPr>
          <w:lang w:val="cs-CZ"/>
        </w:rPr>
        <w:t xml:space="preserve">Výběr dodavatele </w:t>
      </w:r>
      <w:bookmarkEnd w:id="195"/>
      <w:bookmarkEnd w:id="196"/>
      <w:bookmarkEnd w:id="197"/>
      <w:bookmarkEnd w:id="198"/>
      <w:bookmarkEnd w:id="199"/>
      <w:r w:rsidR="00A466DA" w:rsidRPr="00521BB4">
        <w:rPr>
          <w:lang w:val="cs-CZ"/>
        </w:rPr>
        <w:t>a</w:t>
      </w:r>
      <w:r w:rsidR="00A466DA" w:rsidRPr="00521BB4">
        <w:rPr>
          <w:rFonts w:cs="Calibri"/>
          <w:lang w:val="cs-CZ"/>
        </w:rPr>
        <w:t xml:space="preserve"> uzavření</w:t>
      </w:r>
      <w:r w:rsidR="00040BF5" w:rsidRPr="00521BB4">
        <w:rPr>
          <w:lang w:val="cs-CZ"/>
        </w:rPr>
        <w:t xml:space="preserve"> smlouvy</w:t>
      </w:r>
      <w:bookmarkEnd w:id="200"/>
    </w:p>
    <w:p w14:paraId="710CD7CC" w14:textId="7E4D7EC0" w:rsidR="003F0C2B" w:rsidRPr="00521BB4" w:rsidRDefault="00816AE5" w:rsidP="003847B9">
      <w:pPr>
        <w:pStyle w:val="Nadpis3"/>
      </w:pPr>
      <w:bookmarkStart w:id="201" w:name="_Toc138833496"/>
      <w:r w:rsidRPr="00521BB4">
        <w:t>Výběr dodavatele</w:t>
      </w:r>
      <w:bookmarkEnd w:id="201"/>
    </w:p>
    <w:p w14:paraId="0E9D7C98" w14:textId="3E777D8F" w:rsidR="00164A08" w:rsidRPr="00521BB4" w:rsidRDefault="00164A08" w:rsidP="00B6023E">
      <w:pPr>
        <w:pStyle w:val="Nadpis4"/>
        <w:rPr>
          <w:lang w:val="cs-CZ"/>
        </w:rPr>
      </w:pPr>
      <w:bookmarkStart w:id="202" w:name="_Toc444084971"/>
      <w:bookmarkStart w:id="203" w:name="_Toc4416635"/>
      <w:bookmarkStart w:id="204" w:name="_Toc4416929"/>
      <w:bookmarkStart w:id="205" w:name="_Toc4416978"/>
      <w:bookmarkStart w:id="206"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B6023E">
      <w:pPr>
        <w:pStyle w:val="Nadpis4"/>
        <w:rPr>
          <w:lang w:val="cs-CZ"/>
        </w:rPr>
      </w:pPr>
      <w:bookmarkStart w:id="207" w:name="_Ref68857725"/>
      <w:r w:rsidRPr="00521BB4">
        <w:rPr>
          <w:lang w:val="cs-CZ"/>
        </w:rPr>
        <w:t>Zadavatel odešle vybranému dodavateli výzvu k předložení</w:t>
      </w:r>
      <w:bookmarkEnd w:id="207"/>
    </w:p>
    <w:p w14:paraId="6EC609C9" w14:textId="00AC63E6" w:rsidR="00164A08" w:rsidRPr="00521BB4" w:rsidRDefault="00164A08" w:rsidP="004334CC">
      <w:pPr>
        <w:pStyle w:val="Nadpis5"/>
      </w:pPr>
      <w:r w:rsidRPr="00521BB4">
        <w:t>originálů nebo ověřených kopií dokladů o jeho kvalifikaci, pokud je již nemá k dispozici, a</w:t>
      </w:r>
    </w:p>
    <w:p w14:paraId="40B0479A" w14:textId="31930FAC" w:rsidR="00164A08" w:rsidRPr="00521BB4" w:rsidRDefault="00164A08" w:rsidP="004334CC">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B6023E">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B6023E">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B6023E">
      <w:pPr>
        <w:pStyle w:val="Nadpis4"/>
        <w:rPr>
          <w:lang w:val="cs-CZ"/>
        </w:rPr>
      </w:pPr>
      <w:bookmarkStart w:id="208"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08"/>
    </w:p>
    <w:p w14:paraId="764567CE" w14:textId="6F515CBC" w:rsidR="00164A08" w:rsidRPr="00521BB4" w:rsidRDefault="00164A08" w:rsidP="00B6023E">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AB68E0" w:rsidRPr="00521BB4">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AB68E0" w:rsidRPr="00521BB4">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B6023E">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B6023E">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78501EE6" w:rsidR="003F0C2B" w:rsidRPr="00521BB4" w:rsidRDefault="003F0C2B" w:rsidP="003847B9">
      <w:pPr>
        <w:pStyle w:val="Nadpis3"/>
      </w:pPr>
      <w:bookmarkStart w:id="209" w:name="_Toc138833497"/>
      <w:r w:rsidRPr="00521BB4">
        <w:t>U</w:t>
      </w:r>
      <w:bookmarkEnd w:id="202"/>
      <w:bookmarkEnd w:id="203"/>
      <w:bookmarkEnd w:id="204"/>
      <w:bookmarkEnd w:id="205"/>
      <w:bookmarkEnd w:id="206"/>
      <w:r w:rsidR="00371E02" w:rsidRPr="00521BB4">
        <w:t>zavření smlouvy</w:t>
      </w:r>
      <w:bookmarkEnd w:id="209"/>
    </w:p>
    <w:p w14:paraId="6369F0A5" w14:textId="02492623" w:rsidR="00692FE3" w:rsidRPr="00521BB4" w:rsidRDefault="00692FE3" w:rsidP="00B6023E">
      <w:pPr>
        <w:pStyle w:val="Nadpis4"/>
        <w:rPr>
          <w:lang w:val="cs-CZ"/>
        </w:rPr>
      </w:pPr>
      <w:bookmarkStart w:id="210" w:name="_Ref68858283"/>
      <w:bookmarkStart w:id="211" w:name="_Ref4423303"/>
      <w:r w:rsidRPr="00521BB4">
        <w:rPr>
          <w:lang w:val="cs-CZ"/>
        </w:rPr>
        <w:t>Po uplynutí lhůty zákazu uzavřít smlouvu podle § 246 ZZVZ jsou zadavatel a vybraný dodavatel povinni bez zbytečného odkladu uzavřít smlouvu.</w:t>
      </w:r>
      <w:bookmarkEnd w:id="210"/>
    </w:p>
    <w:p w14:paraId="62ACC28C" w14:textId="5AEBA08F" w:rsidR="00692FE3" w:rsidRPr="00521BB4" w:rsidRDefault="00692FE3" w:rsidP="00B6023E">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B6023E">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B6023E">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B6023E">
      <w:pPr>
        <w:pStyle w:val="Nadpis4"/>
        <w:rPr>
          <w:lang w:val="cs-CZ"/>
        </w:rPr>
      </w:pPr>
      <w:bookmarkStart w:id="212"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12"/>
    </w:p>
    <w:p w14:paraId="1E522E47" w14:textId="5FA8E7EB" w:rsidR="009E2926" w:rsidRPr="00521BB4" w:rsidRDefault="009E2926" w:rsidP="00B6023E">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30.5</w:t>
      </w:r>
      <w:r w:rsidRPr="00521BB4">
        <w:rPr>
          <w:lang w:val="cs-CZ"/>
        </w:rPr>
        <w:fldChar w:fldCharType="end"/>
      </w:r>
      <w:r w:rsidRPr="00521BB4">
        <w:rPr>
          <w:lang w:val="cs-CZ"/>
        </w:rPr>
        <w:t xml:space="preserve"> této části zadávací dokumentace do uzavření smlouvy </w:t>
      </w:r>
      <w:r w:rsidRPr="00521BB4">
        <w:rPr>
          <w:lang w:val="cs-CZ"/>
        </w:rPr>
        <w:lastRenderedPageBreak/>
        <w:t>použít opakovaně. Ustanovení § 122 odst. 3 až 7, § 123 a 124 ZZVZ se použijí obdobně; součástí oznámení o výběru dodavatele nemusí být zpráva o hodnocení nabídek, pokud neproběhlo nové hodnocení nabídek.</w:t>
      </w:r>
    </w:p>
    <w:bookmarkEnd w:id="211"/>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r w:rsidRPr="00521BB4">
        <w:br w:type="page"/>
      </w:r>
      <w:bookmarkStart w:id="213" w:name="_Toc138833498"/>
      <w:r w:rsidR="009A5276" w:rsidRPr="00521BB4">
        <w:lastRenderedPageBreak/>
        <w:t>Popis p</w:t>
      </w:r>
      <w:r w:rsidR="00243618" w:rsidRPr="00521BB4">
        <w:t>ředmět</w:t>
      </w:r>
      <w:r w:rsidR="009A5276" w:rsidRPr="00521BB4">
        <w:t>u</w:t>
      </w:r>
      <w:r w:rsidR="00243618" w:rsidRPr="00521BB4">
        <w:t xml:space="preserve"> plnění veřejné zakázky</w:t>
      </w:r>
      <w:bookmarkEnd w:id="213"/>
    </w:p>
    <w:p w14:paraId="590EF04C" w14:textId="51E99136" w:rsidR="00243618" w:rsidRPr="00521BB4" w:rsidRDefault="00AF0A05" w:rsidP="003847B9">
      <w:pPr>
        <w:pStyle w:val="Nadpis3"/>
      </w:pPr>
      <w:bookmarkStart w:id="214" w:name="_Toc84501231"/>
      <w:bookmarkStart w:id="215" w:name="_Toc138833499"/>
      <w:bookmarkStart w:id="216" w:name="_Toc444084984"/>
      <w:bookmarkEnd w:id="214"/>
      <w:r w:rsidRPr="00521BB4">
        <w:t xml:space="preserve">Předmět </w:t>
      </w:r>
      <w:r w:rsidR="00243618" w:rsidRPr="00521BB4">
        <w:t>veřejné zakázky</w:t>
      </w:r>
      <w:bookmarkEnd w:id="215"/>
    </w:p>
    <w:p w14:paraId="45A072BE" w14:textId="6CB78D23" w:rsidR="00243618" w:rsidRPr="00521BB4" w:rsidRDefault="00AF0A05" w:rsidP="00B6023E">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B6023E">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B6023E">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4334CC">
      <w:pPr>
        <w:pStyle w:val="Nadpis5"/>
      </w:pPr>
      <w:r w:rsidRPr="00521BB4">
        <w:t>v realizaci předběžných činností;</w:t>
      </w:r>
    </w:p>
    <w:p w14:paraId="0F7BB5E0" w14:textId="68092E4C" w:rsidR="008B465F" w:rsidRPr="00521BB4" w:rsidRDefault="008B465F" w:rsidP="004334CC">
      <w:pPr>
        <w:pStyle w:val="Nadpis5"/>
      </w:pPr>
      <w:r w:rsidRPr="00521BB4">
        <w:t>na nich navazující realizaci základních energeticky úsporných opatření;</w:t>
      </w:r>
    </w:p>
    <w:p w14:paraId="17FD0C26" w14:textId="43420714" w:rsidR="008B465F" w:rsidRPr="00521BB4" w:rsidRDefault="008B465F" w:rsidP="004334CC">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4334CC">
      <w:pPr>
        <w:pStyle w:val="Nadpis5"/>
      </w:pPr>
      <w:r w:rsidRPr="00521BB4">
        <w:t>poskytování záruky za dosažení smluvně garantovaných úspor</w:t>
      </w:r>
    </w:p>
    <w:p w14:paraId="188BE9F9" w14:textId="0F133660" w:rsidR="008B465F" w:rsidRPr="00521BB4" w:rsidRDefault="008B465F" w:rsidP="00B6023E">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B6023E">
      <w:pPr>
        <w:pStyle w:val="Nadpis4"/>
        <w:rPr>
          <w:lang w:val="cs-CZ"/>
        </w:rPr>
      </w:pPr>
      <w:r w:rsidRPr="00521BB4">
        <w:rPr>
          <w:lang w:val="cs-CZ"/>
        </w:rPr>
        <w:t>Realizace projektu bude provedena v následujících etapách:</w:t>
      </w:r>
    </w:p>
    <w:p w14:paraId="7A1CCCF6" w14:textId="1F76C076" w:rsidR="008B465F" w:rsidRPr="00521BB4" w:rsidRDefault="008B465F" w:rsidP="004334CC">
      <w:pPr>
        <w:pStyle w:val="Nadpis5"/>
      </w:pPr>
      <w:r w:rsidRPr="00521BB4">
        <w:t>I. etapa: předběžné činnosti (ověření stavu využití energií v objektech);</w:t>
      </w:r>
    </w:p>
    <w:p w14:paraId="3DEFFD77" w14:textId="736C5460" w:rsidR="008B465F" w:rsidRPr="00521BB4" w:rsidRDefault="008B465F" w:rsidP="004334CC">
      <w:pPr>
        <w:pStyle w:val="Nadpis5"/>
      </w:pPr>
      <w:r w:rsidRPr="00521BB4">
        <w:t>II. etapa: provedení základních energeticky úsporných opatření (viz zejména Část třetí smlouvy);</w:t>
      </w:r>
    </w:p>
    <w:p w14:paraId="41523A6D" w14:textId="34313E00" w:rsidR="00EB4F2E" w:rsidRPr="00521BB4" w:rsidRDefault="008B465F" w:rsidP="004334CC">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4334CC">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B6023E">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1692F55B" w:rsidR="00B97339" w:rsidRPr="00191A48" w:rsidRDefault="00E12D85" w:rsidP="00B6023E">
      <w:pPr>
        <w:pStyle w:val="Nadpis4"/>
        <w:rPr>
          <w:lang w:val="cs-CZ"/>
        </w:rPr>
      </w:pPr>
      <w:r w:rsidRPr="00521BB4">
        <w:rPr>
          <w:lang w:val="cs-CZ"/>
        </w:rPr>
        <w:t xml:space="preserve">Úspory budou dodavatelem smluvně garantovány, průběžně sledovány, vyhodnocovány a </w:t>
      </w:r>
      <w:r w:rsidRPr="00191A48">
        <w:rPr>
          <w:lang w:val="cs-CZ"/>
        </w:rPr>
        <w:t>dokladovány.</w:t>
      </w:r>
      <w:r w:rsidR="00674799" w:rsidRPr="00191A48">
        <w:rPr>
          <w:lang w:val="cs-CZ"/>
        </w:rPr>
        <w:t xml:space="preserve"> </w:t>
      </w:r>
      <w:r w:rsidR="00EA44AE" w:rsidRPr="00191A48">
        <w:rPr>
          <w:lang w:val="cs-CZ"/>
        </w:rPr>
        <w:t>V</w:t>
      </w:r>
      <w:r w:rsidR="009A5806" w:rsidRPr="00191A48">
        <w:rPr>
          <w:lang w:val="cs-CZ"/>
        </w:rPr>
        <w:t xml:space="preserve">ýše </w:t>
      </w:r>
      <w:r w:rsidR="00EA44AE" w:rsidRPr="00191A48">
        <w:rPr>
          <w:lang w:val="cs-CZ"/>
        </w:rPr>
        <w:t xml:space="preserve">navržených </w:t>
      </w:r>
      <w:r w:rsidR="009A5806" w:rsidRPr="00191A48">
        <w:rPr>
          <w:lang w:val="cs-CZ"/>
        </w:rPr>
        <w:t>garantovaných úspor</w:t>
      </w:r>
      <w:r w:rsidR="00EA44AE" w:rsidRPr="00191A48">
        <w:rPr>
          <w:lang w:val="cs-CZ"/>
        </w:rPr>
        <w:t xml:space="preserve"> musí</w:t>
      </w:r>
      <w:r w:rsidR="009A5806" w:rsidRPr="00191A48">
        <w:rPr>
          <w:lang w:val="cs-CZ"/>
        </w:rPr>
        <w:t xml:space="preserve"> dosáhnou</w:t>
      </w:r>
      <w:r w:rsidR="002539FE" w:rsidRPr="00191A48">
        <w:rPr>
          <w:lang w:val="cs-CZ"/>
        </w:rPr>
        <w:t>t</w:t>
      </w:r>
      <w:r w:rsidR="009A5806" w:rsidRPr="00191A48">
        <w:rPr>
          <w:lang w:val="cs-CZ"/>
        </w:rPr>
        <w:t xml:space="preserve"> minimálně úrovně </w:t>
      </w:r>
      <w:ins w:id="217" w:author="Lucia Štrbová" w:date="2023-12-12T13:08:00Z">
        <w:r w:rsidR="00B6023E" w:rsidRPr="00B6023E">
          <w:rPr>
            <w:lang w:val="cs-CZ"/>
          </w:rPr>
          <w:t xml:space="preserve">4 745 260 </w:t>
        </w:r>
      </w:ins>
      <w:del w:id="218" w:author="Lucia Štrbová" w:date="2023-12-12T13:08:00Z">
        <w:r w:rsidR="00240C5E" w:rsidDel="00B6023E">
          <w:rPr>
            <w:lang w:val="cs-CZ"/>
          </w:rPr>
          <w:delText>5 777 000</w:delText>
        </w:r>
      </w:del>
      <w:r w:rsidR="00E2422D" w:rsidRPr="00191A48">
        <w:rPr>
          <w:b/>
          <w:bCs/>
          <w:lang w:val="cs-CZ"/>
        </w:rPr>
        <w:t xml:space="preserve"> Kč včetně DPH za rok</w:t>
      </w:r>
      <w:r w:rsidR="00174C31" w:rsidRPr="00191A48">
        <w:rPr>
          <w:lang w:val="cs-CZ"/>
        </w:rPr>
        <w:t>.</w:t>
      </w:r>
    </w:p>
    <w:p w14:paraId="77404D6B" w14:textId="2BE66EA4" w:rsidR="00243618" w:rsidRPr="00521BB4" w:rsidRDefault="00243618" w:rsidP="00B6023E">
      <w:pPr>
        <w:pStyle w:val="Nadpis4"/>
        <w:rPr>
          <w:lang w:val="cs-CZ"/>
        </w:rPr>
      </w:pPr>
      <w:r w:rsidRPr="00191A48">
        <w:rPr>
          <w:lang w:val="cs-CZ"/>
        </w:rPr>
        <w:t>Zadavatel nepředpokládá</w:t>
      </w:r>
      <w:r w:rsidRPr="00521BB4">
        <w:rPr>
          <w:lang w:val="cs-CZ"/>
        </w:rPr>
        <w:t xml:space="preserve"> nájem předmětného zařízení vybraným dodavatelem, ani jeho provozování. Předmětem nabídky rovněž není zajištění nákupu zemního plynu dodavatelem a následný prodej tepelné energie zadavateli. </w:t>
      </w:r>
    </w:p>
    <w:p w14:paraId="04DAAA42" w14:textId="68337869" w:rsidR="00243618" w:rsidRPr="00521BB4" w:rsidRDefault="00243618" w:rsidP="00B6023E">
      <w:pPr>
        <w:pStyle w:val="Nadpis4"/>
        <w:rPr>
          <w:lang w:val="cs-CZ"/>
        </w:rPr>
      </w:pPr>
      <w:r w:rsidRPr="00521BB4">
        <w:rPr>
          <w:lang w:val="cs-CZ"/>
        </w:rPr>
        <w:t>Zadavatel uvádí, že bližší podrobnosti ohledně podmínek plnění mohou být s kvalifikovanými účastníky zadávacího řízení, kteří podají předběžné nabídky, dále projednány v další fázi zadávacího řízení, přičemž zadavatel bude oprávněn v souladu s ust</w:t>
      </w:r>
      <w:r w:rsidR="00ED296A" w:rsidRPr="00521BB4">
        <w:rPr>
          <w:lang w:val="cs-CZ"/>
        </w:rPr>
        <w:t>anovením</w:t>
      </w:r>
      <w:r w:rsidRPr="00521BB4">
        <w:rPr>
          <w:lang w:val="cs-CZ"/>
        </w:rPr>
        <w:t xml:space="preserve"> § 61 odst. 10 ZZVZ v průběhu jednání stanovit i další závazné zadávací podmínky, které musí účastníci zadávacího řízení ve svých nabídkách respektovat.</w:t>
      </w:r>
    </w:p>
    <w:p w14:paraId="452C49C9" w14:textId="62B7A7E2" w:rsidR="0028576A" w:rsidRPr="00521BB4" w:rsidRDefault="0028576A" w:rsidP="003847B9">
      <w:pPr>
        <w:pStyle w:val="Nadpis3"/>
      </w:pPr>
      <w:bookmarkStart w:id="219" w:name="_Toc138833500"/>
      <w:r w:rsidRPr="00521BB4">
        <w:t xml:space="preserve">Charakteristika současného stavu </w:t>
      </w:r>
      <w:r w:rsidR="00980042" w:rsidRPr="00521BB4">
        <w:t>budov a infrastruktury</w:t>
      </w:r>
      <w:bookmarkEnd w:id="219"/>
    </w:p>
    <w:p w14:paraId="47FDAD28" w14:textId="4AE1CAD5" w:rsidR="0028576A" w:rsidRPr="00521BB4" w:rsidRDefault="0028576A" w:rsidP="00B6023E">
      <w:pPr>
        <w:pStyle w:val="Nadpis4"/>
        <w:rPr>
          <w:lang w:val="cs-CZ"/>
        </w:rPr>
      </w:pPr>
      <w:r w:rsidRPr="00521BB4">
        <w:rPr>
          <w:lang w:val="cs-CZ"/>
        </w:rPr>
        <w:lastRenderedPageBreak/>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p>
    <w:p w14:paraId="1EF6FA90" w14:textId="7B07793B" w:rsidR="0028576A" w:rsidRPr="00521BB4" w:rsidRDefault="0028576A" w:rsidP="003847B9">
      <w:pPr>
        <w:pStyle w:val="Nadpis3"/>
      </w:pPr>
      <w:bookmarkStart w:id="220" w:name="_Ref68806849"/>
      <w:bookmarkStart w:id="221" w:name="_Toc138833501"/>
      <w:r w:rsidRPr="00521BB4">
        <w:t>Minimální technické podmínky</w:t>
      </w:r>
      <w:r w:rsidR="00D14D1E" w:rsidRPr="00521BB4">
        <w:t>, které musí nabídka splňovat</w:t>
      </w:r>
      <w:bookmarkEnd w:id="220"/>
      <w:bookmarkEnd w:id="221"/>
    </w:p>
    <w:p w14:paraId="21B7A596" w14:textId="795C5430" w:rsidR="00A00F1B" w:rsidRPr="00521BB4" w:rsidRDefault="00A00F1B" w:rsidP="00B6023E">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ust. § 61 odst. 4 ZZVZ.</w:t>
      </w:r>
    </w:p>
    <w:p w14:paraId="3C97512F" w14:textId="31227D8E" w:rsidR="00A00F1B" w:rsidRPr="00521BB4" w:rsidRDefault="00A00F1B" w:rsidP="00B6023E">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ust. § 61 odst. 4 ZZVZ tvoří: </w:t>
      </w:r>
    </w:p>
    <w:p w14:paraId="54AD24FA" w14:textId="77777777" w:rsidR="001006BC" w:rsidRPr="00521BB4" w:rsidRDefault="009E284E" w:rsidP="004334CC">
      <w:pPr>
        <w:pStyle w:val="Nadpis5"/>
      </w:pPr>
      <w:r w:rsidRPr="00521BB4">
        <w:t>Poskytnutí smluvních záruk za dosažení navrhovaných úspor</w:t>
      </w:r>
      <w:r w:rsidR="001006BC" w:rsidRPr="00521BB4">
        <w:t>;</w:t>
      </w:r>
    </w:p>
    <w:p w14:paraId="5C7FA247" w14:textId="7C06627E" w:rsidR="009E284E" w:rsidRPr="00191A48" w:rsidRDefault="00EA44AE" w:rsidP="004334CC">
      <w:pPr>
        <w:pStyle w:val="Nadpis5"/>
      </w:pPr>
      <w:r w:rsidRPr="00521BB4">
        <w:t xml:space="preserve">Závazný ukazatel požadované minimální úrovně </w:t>
      </w:r>
      <w:r w:rsidRPr="00191A48">
        <w:t xml:space="preserve">úspor energie ve </w:t>
      </w:r>
      <w:r w:rsidRPr="00C30A1E">
        <w:t xml:space="preserve">výši </w:t>
      </w:r>
      <w:ins w:id="222" w:author="Lucia Štrbová" w:date="2023-12-12T13:08:00Z">
        <w:r w:rsidR="00B6023E" w:rsidRPr="00B6023E">
          <w:rPr>
            <w:b/>
            <w:bCs/>
          </w:rPr>
          <w:t xml:space="preserve">4 745 260 </w:t>
        </w:r>
      </w:ins>
      <w:del w:id="223" w:author="Lucia Štrbová" w:date="2023-12-12T13:08:00Z">
        <w:r w:rsidR="00C30A1E" w:rsidRPr="00C30A1E" w:rsidDel="00B6023E">
          <w:rPr>
            <w:b/>
            <w:bCs/>
          </w:rPr>
          <w:delText>5 777 000</w:delText>
        </w:r>
        <w:r w:rsidR="004334CC" w:rsidDel="00B6023E">
          <w:rPr>
            <w:b/>
            <w:bCs/>
          </w:rPr>
          <w:delText xml:space="preserve"> </w:delText>
        </w:r>
      </w:del>
      <w:r w:rsidR="00E2422D" w:rsidRPr="00191A48">
        <w:rPr>
          <w:b/>
          <w:bCs/>
        </w:rPr>
        <w:t>Kč včetně DPH za rok</w:t>
      </w:r>
      <w:r w:rsidR="00332712" w:rsidRPr="00191A48">
        <w:t>;</w:t>
      </w:r>
    </w:p>
    <w:p w14:paraId="133780EA" w14:textId="4D189C64" w:rsidR="00A00F1B" w:rsidRPr="00521BB4" w:rsidRDefault="002A410F" w:rsidP="00B6023E">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r w:rsidRPr="00521BB4">
        <w:rPr>
          <w:lang w:val="cs-CZ"/>
        </w:rPr>
        <w:t>ust. § 61 odst. 5 a 6 ZZVZ, je povinen uvedené minimální technické podmínky zohlednit a respektovat v jím podané předběžné i konečné nabídce.</w:t>
      </w:r>
    </w:p>
    <w:p w14:paraId="2357CF13" w14:textId="25A09F8E" w:rsidR="00A00F1B" w:rsidRPr="00521BB4" w:rsidRDefault="00A00F1B" w:rsidP="003847B9">
      <w:pPr>
        <w:pStyle w:val="Nadpis3"/>
      </w:pPr>
      <w:bookmarkStart w:id="224" w:name="_Toc138833502"/>
      <w:r w:rsidRPr="00521BB4">
        <w:t>Povinná opatření</w:t>
      </w:r>
      <w:bookmarkEnd w:id="224"/>
    </w:p>
    <w:p w14:paraId="35F3C59A" w14:textId="6275E6EA" w:rsidR="00EC3F63" w:rsidRPr="00521BB4" w:rsidRDefault="007625C6" w:rsidP="00B6023E">
      <w:pPr>
        <w:pStyle w:val="Nadpis4"/>
        <w:rPr>
          <w:lang w:val="cs-CZ"/>
        </w:rPr>
      </w:pPr>
      <w:r w:rsidRPr="00521BB4">
        <w:rPr>
          <w:lang w:val="cs-CZ"/>
        </w:rPr>
        <w:t>Povinná opatření</w:t>
      </w:r>
      <w:r w:rsidR="00332712">
        <w:rPr>
          <w:lang w:val="cs-CZ"/>
        </w:rPr>
        <w:t xml:space="preserve"> a požadavky na jednotlivá opatření</w:t>
      </w:r>
      <w:r w:rsidRPr="00521BB4">
        <w:rPr>
          <w:lang w:val="cs-CZ"/>
        </w:rPr>
        <w:t xml:space="preserve"> jsou </w:t>
      </w:r>
      <w:r w:rsidR="00332712" w:rsidRPr="00521BB4">
        <w:rPr>
          <w:lang w:val="cs-CZ"/>
        </w:rPr>
        <w:t>uveden</w:t>
      </w:r>
      <w:r w:rsidR="00332712">
        <w:rPr>
          <w:lang w:val="cs-CZ"/>
        </w:rPr>
        <w:t>y</w:t>
      </w:r>
      <w:r w:rsidR="00332712" w:rsidRPr="00521BB4">
        <w:rPr>
          <w:lang w:val="cs-CZ"/>
        </w:rPr>
        <w:t xml:space="preserve"> </w:t>
      </w:r>
      <w:r w:rsidRPr="00521BB4">
        <w:rPr>
          <w:lang w:val="cs-CZ"/>
        </w:rPr>
        <w:t>v</w:t>
      </w:r>
      <w:r w:rsidR="00332712">
        <w:rPr>
          <w:lang w:val="cs-CZ"/>
        </w:rPr>
        <w:t> jednotlivých částech přílohy</w:t>
      </w:r>
      <w:r w:rsidRPr="00521BB4">
        <w:rPr>
          <w:lang w:val="cs-CZ"/>
        </w:rPr>
        <w:t xml:space="preserve"> </w:t>
      </w:r>
      <w:r w:rsidR="002B39E8" w:rsidRPr="00521BB4">
        <w:rPr>
          <w:lang w:val="cs-CZ"/>
        </w:rPr>
        <w:t xml:space="preserve">B3 </w:t>
      </w:r>
      <w:r w:rsidR="00BC2528" w:rsidRPr="00521BB4">
        <w:rPr>
          <w:lang w:val="cs-CZ"/>
        </w:rPr>
        <w:t>této zadávací dokumentace</w:t>
      </w:r>
      <w:r w:rsidR="00F14DEF" w:rsidRPr="00521BB4">
        <w:rPr>
          <w:lang w:val="cs-CZ"/>
        </w:rPr>
        <w:t>.</w:t>
      </w:r>
    </w:p>
    <w:p w14:paraId="7BCAD52B" w14:textId="601196B7" w:rsidR="00A00F1B" w:rsidRPr="00521BB4" w:rsidRDefault="00A00F1B" w:rsidP="003847B9">
      <w:pPr>
        <w:pStyle w:val="Nadpis3"/>
      </w:pPr>
      <w:bookmarkStart w:id="225" w:name="_Toc138833503"/>
      <w:r w:rsidRPr="00521BB4">
        <w:t>Místo plnění veřejné zakázky a termín její realizace</w:t>
      </w:r>
      <w:bookmarkEnd w:id="225"/>
    </w:p>
    <w:p w14:paraId="072178D8" w14:textId="2F66EEE4" w:rsidR="00164E8D" w:rsidRPr="00521BB4" w:rsidRDefault="00A00F1B" w:rsidP="00B6023E">
      <w:pPr>
        <w:pStyle w:val="Nadpis4"/>
        <w:rPr>
          <w:lang w:val="cs-CZ"/>
        </w:rPr>
      </w:pPr>
      <w:r w:rsidRPr="00521BB4">
        <w:rPr>
          <w:lang w:val="cs-CZ"/>
        </w:rPr>
        <w:t xml:space="preserve">Místem plnění veřejné zakázky jsou objekty </w:t>
      </w:r>
      <w:r w:rsidR="00BC59FD" w:rsidRPr="00521BB4">
        <w:rPr>
          <w:lang w:val="cs-CZ"/>
        </w:rPr>
        <w:t>popsané v Příloze B2 této zadávací dokumentace.</w:t>
      </w:r>
    </w:p>
    <w:p w14:paraId="512FBAD5" w14:textId="4BFD635D" w:rsidR="006F1697" w:rsidRPr="00521BB4" w:rsidRDefault="006F1697" w:rsidP="00B6023E">
      <w:pPr>
        <w:pStyle w:val="Nadpis4"/>
        <w:rPr>
          <w:lang w:val="cs-CZ"/>
        </w:rPr>
      </w:pPr>
      <w:r w:rsidRPr="00521BB4">
        <w:rPr>
          <w:lang w:val="cs-CZ"/>
        </w:rPr>
        <w:t xml:space="preserve">Bližší specifikaci objektů, které jsou místem plnění veřejné zakázky, obsahují přílohy této části zadávací dokumentace. </w:t>
      </w:r>
    </w:p>
    <w:p w14:paraId="404C2823" w14:textId="7BB7B011" w:rsidR="00A06D18" w:rsidRPr="00521BB4" w:rsidRDefault="00B475D2" w:rsidP="00B6023E">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77777777" w:rsidR="00A06D18" w:rsidRPr="00521BB4" w:rsidRDefault="00A06D18" w:rsidP="004334CC">
      <w:pPr>
        <w:pStyle w:val="Nadpis5"/>
      </w:pPr>
      <w:r w:rsidRPr="00521BB4">
        <w:t>Zpracování předběžné zprávy do 60 dnů od nabytí účinnosti smlouvy;</w:t>
      </w:r>
    </w:p>
    <w:p w14:paraId="2C5C077C" w14:textId="4994DBF2" w:rsidR="00A06D18" w:rsidRPr="00521BB4" w:rsidRDefault="00A06D18" w:rsidP="004334CC">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4334CC">
      <w:pPr>
        <w:pStyle w:val="Nadpis5"/>
      </w:pPr>
      <w:r w:rsidRPr="00521BB4">
        <w:t xml:space="preserve">Vlastní realizace opatření </w:t>
      </w:r>
      <w:r w:rsidR="002B6463" w:rsidRPr="00521BB4">
        <w:t xml:space="preserve">– </w:t>
      </w:r>
      <w:bookmarkStart w:id="226"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226"/>
    </w:p>
    <w:p w14:paraId="1D3AD812" w14:textId="7AB29840" w:rsidR="00A06D18" w:rsidRPr="00521BB4" w:rsidRDefault="00A06D18" w:rsidP="004334CC">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B6023E">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3847B9">
      <w:pPr>
        <w:pStyle w:val="Nadpis3"/>
      </w:pPr>
      <w:bookmarkStart w:id="227" w:name="_Toc138833504"/>
      <w:r w:rsidRPr="00521BB4">
        <w:t>Další požadavky na realizaci předmětu veřejné zakázky</w:t>
      </w:r>
      <w:bookmarkEnd w:id="227"/>
    </w:p>
    <w:p w14:paraId="55EAAFAE" w14:textId="365E6DF3" w:rsidR="00A00F1B" w:rsidRPr="00521BB4" w:rsidRDefault="00A00F1B" w:rsidP="00B6023E">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2497C735" w14:textId="77777777" w:rsidR="003F0C2B" w:rsidRPr="00521BB4" w:rsidRDefault="003F0C2B" w:rsidP="003F0C2B">
      <w:pPr>
        <w:rPr>
          <w:rFonts w:cs="Arial"/>
          <w:szCs w:val="20"/>
          <w:lang w:val="cs-CZ"/>
        </w:rPr>
      </w:pPr>
      <w:r w:rsidRPr="00521BB4">
        <w:rPr>
          <w:rFonts w:cs="Arial"/>
          <w:szCs w:val="20"/>
          <w:lang w:val="cs-CZ"/>
        </w:rPr>
        <w:t xml:space="preserve"> </w:t>
      </w:r>
    </w:p>
    <w:p w14:paraId="63699284" w14:textId="77777777" w:rsidR="007B69A0" w:rsidRDefault="007B69A0" w:rsidP="003F0C2B">
      <w:pPr>
        <w:ind w:left="709"/>
        <w:rPr>
          <w:rFonts w:eastAsiaTheme="majorEastAsia" w:cs="Arial"/>
          <w:b/>
          <w:szCs w:val="20"/>
          <w:lang w:val="cs-CZ"/>
        </w:rPr>
      </w:pPr>
    </w:p>
    <w:p w14:paraId="6DC20EAC" w14:textId="6E26D941" w:rsidR="003F0C2B" w:rsidRPr="00521BB4" w:rsidRDefault="00D032D6" w:rsidP="003F0C2B">
      <w:pPr>
        <w:ind w:left="709"/>
        <w:rPr>
          <w:rFonts w:eastAsiaTheme="majorEastAsia" w:cs="Arial"/>
          <w:b/>
          <w:szCs w:val="20"/>
          <w:lang w:val="cs-CZ"/>
        </w:rPr>
      </w:pPr>
      <w:r w:rsidRPr="00521BB4">
        <w:rPr>
          <w:rFonts w:eastAsiaTheme="majorEastAsia" w:cs="Arial"/>
          <w:b/>
          <w:szCs w:val="20"/>
          <w:lang w:val="cs-CZ"/>
        </w:rPr>
        <w:lastRenderedPageBreak/>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B6023E">
      <w:pPr>
        <w:pStyle w:val="Nadpis4"/>
        <w:numPr>
          <w:ilvl w:val="0"/>
          <w:numId w:val="0"/>
        </w:numPr>
        <w:ind w:left="709"/>
        <w:rPr>
          <w:lang w:val="cs-CZ"/>
        </w:rPr>
      </w:pPr>
    </w:p>
    <w:p w14:paraId="53F403DF" w14:textId="77777777" w:rsidR="00B130BB" w:rsidRDefault="00B130BB" w:rsidP="004334CC">
      <w:pPr>
        <w:widowControl w:val="0"/>
        <w:ind w:left="1985" w:hanging="1276"/>
        <w:rPr>
          <w:lang w:val="cs-CZ"/>
        </w:rPr>
      </w:pPr>
      <w:r w:rsidRPr="002F60BF">
        <w:rPr>
          <w:lang w:val="cs-CZ"/>
        </w:rPr>
        <w:t>Příloha B1</w:t>
      </w:r>
      <w:r w:rsidRPr="002F60BF">
        <w:rPr>
          <w:lang w:val="cs-CZ"/>
        </w:rPr>
        <w:tab/>
        <w:t xml:space="preserve">Referenční </w:t>
      </w:r>
      <w:r w:rsidRPr="00B130BB">
        <w:rPr>
          <w:rFonts w:cs="Arial"/>
          <w:szCs w:val="20"/>
          <w:lang w:val="cs-CZ"/>
        </w:rPr>
        <w:t>spotřeby</w:t>
      </w:r>
      <w:r w:rsidRPr="002F60BF">
        <w:rPr>
          <w:lang w:val="cs-CZ"/>
        </w:rPr>
        <w:t xml:space="preserve"> a náklady</w:t>
      </w:r>
    </w:p>
    <w:p w14:paraId="53456B6F" w14:textId="77777777" w:rsidR="00B130BB" w:rsidRDefault="00B130BB" w:rsidP="004334CC">
      <w:pPr>
        <w:widowControl w:val="0"/>
        <w:ind w:left="3119"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p>
    <w:p w14:paraId="293770F8" w14:textId="54DAABAD" w:rsidR="00B130BB" w:rsidRPr="0096043C" w:rsidRDefault="00B130BB" w:rsidP="004334CC">
      <w:pPr>
        <w:widowControl w:val="0"/>
        <w:ind w:left="3119" w:hanging="1134"/>
        <w:rPr>
          <w:rFonts w:cs="Arial"/>
          <w:szCs w:val="20"/>
          <w:lang w:val="cs-CZ"/>
        </w:rPr>
      </w:pPr>
      <w:r>
        <w:rPr>
          <w:rFonts w:cs="Arial"/>
          <w:szCs w:val="20"/>
          <w:lang w:val="cs-CZ"/>
        </w:rPr>
        <w:t>Část B</w:t>
      </w:r>
      <w:r w:rsidR="00025C0A">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p>
    <w:p w14:paraId="3EEF0649" w14:textId="380532F9" w:rsidR="00453636" w:rsidRDefault="00BC59FD" w:rsidP="003327DF">
      <w:pPr>
        <w:widowControl w:val="0"/>
        <w:ind w:left="1985" w:hanging="1276"/>
        <w:rPr>
          <w:rFonts w:cs="Arial"/>
          <w:szCs w:val="20"/>
          <w:lang w:val="cs-CZ"/>
        </w:rPr>
      </w:pPr>
      <w:r w:rsidRPr="00521BB4">
        <w:rPr>
          <w:rFonts w:cs="Arial"/>
          <w:szCs w:val="20"/>
          <w:lang w:val="cs-CZ"/>
        </w:rPr>
        <w:t xml:space="preserve">Příloha B2 </w:t>
      </w:r>
      <w:r w:rsidRPr="00521BB4">
        <w:rPr>
          <w:rFonts w:cs="Arial"/>
          <w:szCs w:val="20"/>
          <w:lang w:val="cs-CZ"/>
        </w:rPr>
        <w:tab/>
      </w:r>
      <w:r w:rsidR="00453636" w:rsidRPr="00521BB4">
        <w:rPr>
          <w:rFonts w:cs="Arial"/>
          <w:szCs w:val="20"/>
          <w:lang w:val="cs-CZ"/>
        </w:rPr>
        <w:t>Popis stávajícího stavu</w:t>
      </w:r>
    </w:p>
    <w:p w14:paraId="2F826339" w14:textId="1DE94D6C" w:rsidR="00332712" w:rsidRDefault="00332712" w:rsidP="004334CC">
      <w:pPr>
        <w:widowControl w:val="0"/>
        <w:ind w:left="3119" w:hanging="1134"/>
        <w:rPr>
          <w:rFonts w:cs="Arial"/>
          <w:szCs w:val="20"/>
          <w:lang w:val="cs-CZ"/>
        </w:rPr>
      </w:pPr>
      <w:r>
        <w:rPr>
          <w:rFonts w:cs="Arial"/>
          <w:szCs w:val="20"/>
          <w:lang w:val="cs-CZ"/>
        </w:rPr>
        <w:t>Část B2A</w:t>
      </w:r>
      <w:r>
        <w:rPr>
          <w:rFonts w:cs="Arial"/>
          <w:szCs w:val="20"/>
          <w:lang w:val="cs-CZ"/>
        </w:rPr>
        <w:tab/>
        <w:t>Popis stávajícího stavu</w:t>
      </w:r>
    </w:p>
    <w:p w14:paraId="393DF380" w14:textId="197A607A" w:rsidR="00332712" w:rsidRDefault="00332712" w:rsidP="00332712">
      <w:pPr>
        <w:widowControl w:val="0"/>
        <w:ind w:left="3119"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0435E5AF" w14:textId="78F706B3" w:rsidR="00332712" w:rsidRDefault="00332712" w:rsidP="00332712">
      <w:pPr>
        <w:widowControl w:val="0"/>
        <w:ind w:left="3119" w:hanging="1134"/>
        <w:rPr>
          <w:rFonts w:cs="Arial"/>
          <w:szCs w:val="20"/>
          <w:lang w:val="cs-CZ"/>
        </w:rPr>
      </w:pPr>
      <w:r>
        <w:rPr>
          <w:rFonts w:cs="Arial"/>
          <w:szCs w:val="20"/>
          <w:lang w:val="cs-CZ"/>
        </w:rPr>
        <w:t>Část B2C</w:t>
      </w:r>
      <w:r>
        <w:rPr>
          <w:rFonts w:cs="Arial"/>
          <w:szCs w:val="20"/>
          <w:lang w:val="cs-CZ"/>
        </w:rPr>
        <w:tab/>
        <w:t>Další podklady</w:t>
      </w:r>
    </w:p>
    <w:p w14:paraId="72D0E4F3" w14:textId="56CE8196" w:rsidR="00453636" w:rsidRDefault="00453636" w:rsidP="003327DF">
      <w:pPr>
        <w:widowControl w:val="0"/>
        <w:ind w:left="1985"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sidR="00173EBC">
        <w:rPr>
          <w:rFonts w:cs="Arial"/>
          <w:szCs w:val="20"/>
          <w:lang w:val="cs-CZ"/>
        </w:rPr>
        <w:t>a</w:t>
      </w:r>
      <w:r w:rsidRPr="00521BB4">
        <w:rPr>
          <w:rFonts w:cs="Arial"/>
          <w:szCs w:val="20"/>
          <w:lang w:val="cs-CZ"/>
        </w:rPr>
        <w:t>n</w:t>
      </w:r>
      <w:r w:rsidR="00173EBC">
        <w:rPr>
          <w:rFonts w:cs="Arial"/>
          <w:szCs w:val="20"/>
          <w:lang w:val="cs-CZ"/>
        </w:rPr>
        <w:t>á</w:t>
      </w:r>
      <w:r w:rsidRPr="00521BB4">
        <w:rPr>
          <w:rFonts w:cs="Arial"/>
          <w:szCs w:val="20"/>
          <w:lang w:val="cs-CZ"/>
        </w:rPr>
        <w:t xml:space="preserve"> energeticky úsporná opatření</w:t>
      </w:r>
    </w:p>
    <w:p w14:paraId="21F6B85C" w14:textId="7B9691A8" w:rsidR="00332712" w:rsidRDefault="00332712" w:rsidP="00332712">
      <w:pPr>
        <w:widowControl w:val="0"/>
        <w:ind w:left="3119"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0529DD74" w14:textId="06B5288A" w:rsidR="00332712" w:rsidRDefault="00332712" w:rsidP="00332712">
      <w:pPr>
        <w:widowControl w:val="0"/>
        <w:ind w:left="3119" w:hanging="1134"/>
        <w:rPr>
          <w:rFonts w:cs="Arial"/>
          <w:szCs w:val="20"/>
          <w:lang w:val="cs-CZ"/>
        </w:rPr>
      </w:pPr>
      <w:r>
        <w:rPr>
          <w:rFonts w:cs="Arial"/>
          <w:szCs w:val="20"/>
          <w:lang w:val="cs-CZ"/>
        </w:rPr>
        <w:t>Část B3B</w:t>
      </w:r>
      <w:r>
        <w:rPr>
          <w:rFonts w:cs="Arial"/>
          <w:szCs w:val="20"/>
          <w:lang w:val="cs-CZ"/>
        </w:rPr>
        <w:tab/>
        <w:t>Osvětlení – specifikace a provozní hodiny</w:t>
      </w:r>
    </w:p>
    <w:p w14:paraId="3438E88C" w14:textId="5B0EE945" w:rsidR="00F35B75" w:rsidRDefault="00F35B75" w:rsidP="00F35B75">
      <w:pPr>
        <w:widowControl w:val="0"/>
        <w:ind w:left="3119" w:hanging="1134"/>
        <w:rPr>
          <w:rFonts w:cs="Arial"/>
          <w:szCs w:val="20"/>
          <w:lang w:val="cs-CZ"/>
        </w:rPr>
      </w:pPr>
      <w:r>
        <w:rPr>
          <w:rFonts w:cs="Arial"/>
          <w:szCs w:val="20"/>
          <w:lang w:val="cs-CZ"/>
        </w:rPr>
        <w:t>Část B3C</w:t>
      </w:r>
      <w:r>
        <w:rPr>
          <w:rFonts w:cs="Arial"/>
          <w:szCs w:val="20"/>
          <w:lang w:val="cs-CZ"/>
        </w:rPr>
        <w:tab/>
        <w:t>Ornitologické posudky</w:t>
      </w:r>
    </w:p>
    <w:p w14:paraId="110B5DBE" w14:textId="10AB306E" w:rsidR="00332712" w:rsidRDefault="00332712" w:rsidP="00332712">
      <w:pPr>
        <w:widowControl w:val="0"/>
        <w:ind w:left="3119" w:hanging="1134"/>
        <w:rPr>
          <w:rFonts w:cs="Arial"/>
          <w:szCs w:val="20"/>
          <w:lang w:val="cs-CZ"/>
        </w:rPr>
      </w:pPr>
      <w:r>
        <w:rPr>
          <w:rFonts w:cs="Arial"/>
          <w:szCs w:val="20"/>
          <w:lang w:val="cs-CZ"/>
        </w:rPr>
        <w:t>Část B3</w:t>
      </w:r>
      <w:r w:rsidR="00F35B75">
        <w:rPr>
          <w:rFonts w:cs="Arial"/>
          <w:szCs w:val="20"/>
          <w:lang w:val="cs-CZ"/>
        </w:rPr>
        <w:t>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58BB5F73" w:rsidR="003F0C2B" w:rsidRPr="00521BB4" w:rsidRDefault="00A466DA" w:rsidP="00A539A7">
      <w:pPr>
        <w:pStyle w:val="Nadpis1"/>
      </w:pPr>
      <w:bookmarkStart w:id="228" w:name="_Toc4416503"/>
      <w:bookmarkStart w:id="229" w:name="_Toc4416638"/>
      <w:bookmarkStart w:id="230" w:name="_Toc4416932"/>
      <w:bookmarkStart w:id="231" w:name="_Toc4416981"/>
      <w:bookmarkStart w:id="232" w:name="_Toc138833505"/>
      <w:r w:rsidRPr="00521BB4">
        <w:t>Způsob</w:t>
      </w:r>
      <w:r w:rsidR="003F0C2B" w:rsidRPr="00521BB4">
        <w:t xml:space="preserve"> </w:t>
      </w:r>
      <w:r w:rsidRPr="00521BB4">
        <w:t>určen</w:t>
      </w:r>
      <w:r w:rsidR="003304E3" w:rsidRPr="00521BB4">
        <w:t>í</w:t>
      </w:r>
      <w:r w:rsidR="003F0C2B" w:rsidRPr="00521BB4">
        <w:t xml:space="preserve"> ceny</w:t>
      </w:r>
      <w:bookmarkEnd w:id="216"/>
      <w:bookmarkEnd w:id="228"/>
      <w:bookmarkEnd w:id="229"/>
      <w:bookmarkEnd w:id="230"/>
      <w:bookmarkEnd w:id="231"/>
      <w:bookmarkEnd w:id="232"/>
    </w:p>
    <w:p w14:paraId="6503C8E4" w14:textId="40A29DF4" w:rsidR="003F0C2B" w:rsidRPr="00521BB4" w:rsidRDefault="00040BF5" w:rsidP="003847B9">
      <w:pPr>
        <w:pStyle w:val="Nadpis3"/>
      </w:pPr>
      <w:bookmarkStart w:id="233" w:name="_Toc138833506"/>
      <w:r w:rsidRPr="00521BB4">
        <w:t>Požadavky na zpracování nabídkové ceny</w:t>
      </w:r>
      <w:bookmarkEnd w:id="233"/>
    </w:p>
    <w:p w14:paraId="4AEFA5C7" w14:textId="16955878" w:rsidR="00040BF5" w:rsidRPr="00521BB4" w:rsidRDefault="00040BF5" w:rsidP="00B6023E">
      <w:pPr>
        <w:pStyle w:val="Nadpis4"/>
        <w:rPr>
          <w:lang w:val="cs-CZ"/>
        </w:rPr>
      </w:pPr>
      <w:bookmarkStart w:id="234" w:name="_Toc400006307"/>
      <w:bookmarkStart w:id="235" w:name="_Toc444084986"/>
      <w:bookmarkStart w:id="236" w:name="_Toc4416640"/>
      <w:bookmarkStart w:id="237" w:name="_Toc4416934"/>
      <w:bookmarkStart w:id="238"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B6023E">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B6023E">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3847B9">
      <w:pPr>
        <w:pStyle w:val="Nadpis3"/>
      </w:pPr>
      <w:bookmarkStart w:id="239" w:name="_Toc138833507"/>
      <w:r w:rsidRPr="00521BB4">
        <w:t>Financování veřejné zakázky</w:t>
      </w:r>
      <w:bookmarkEnd w:id="239"/>
    </w:p>
    <w:p w14:paraId="01F8E099" w14:textId="0A2684EA" w:rsidR="00F1024B" w:rsidRPr="00521BB4" w:rsidRDefault="00F1024B" w:rsidP="00B6023E">
      <w:pPr>
        <w:pStyle w:val="Nadpis4"/>
        <w:rPr>
          <w:lang w:val="cs-CZ"/>
        </w:rPr>
      </w:pPr>
      <w:r w:rsidRPr="00521BB4">
        <w:rPr>
          <w:lang w:val="cs-CZ"/>
        </w:rPr>
        <w:t xml:space="preserve">Předmět veřejné zakázky bude hrazen způsobem, kdy platby za investice budou uhrazeny jednorázově po realizaci opatření </w:t>
      </w:r>
      <w:r w:rsidR="0015569C" w:rsidRPr="0015569C">
        <w:rPr>
          <w:lang w:val="cs-CZ"/>
        </w:rPr>
        <w:t xml:space="preserve">(z vlastních prostředků zadavatele a z dotace) </w:t>
      </w:r>
      <w:r w:rsidRPr="00521BB4">
        <w:rPr>
          <w:lang w:val="cs-CZ"/>
        </w:rPr>
        <w:t xml:space="preserve">a následně platby za služby energetického managementu budou spláceny postupně </w:t>
      </w:r>
      <w:r w:rsidR="0015569C" w:rsidRPr="0015569C">
        <w:rPr>
          <w:lang w:val="cs-CZ"/>
        </w:rPr>
        <w:t xml:space="preserve">(vždy 1x ročně) </w:t>
      </w:r>
      <w:r w:rsidRPr="00521BB4">
        <w:rPr>
          <w:lang w:val="cs-CZ"/>
        </w:rPr>
        <w:t>až do ukončení projektu z vlastních prostředků zadavatele.</w:t>
      </w:r>
    </w:p>
    <w:p w14:paraId="62CFA5FF" w14:textId="4F43F7B7" w:rsidR="00F1024B" w:rsidRPr="00521BB4" w:rsidRDefault="00F1024B" w:rsidP="00B6023E">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B6023E">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w:t>
      </w:r>
      <w:proofErr w:type="gramStart"/>
      <w:r w:rsidR="00F1024B" w:rsidRPr="00521BB4">
        <w:rPr>
          <w:lang w:val="cs-CZ"/>
        </w:rPr>
        <w:t>smlouvě</w:t>
      </w:r>
      <w:proofErr w:type="gramEnd"/>
      <w:r w:rsidR="00F1024B" w:rsidRPr="00521BB4">
        <w:rPr>
          <w:lang w:val="cs-CZ"/>
        </w:rPr>
        <w:t xml:space="preserve">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056469F4" w:rsidR="003F0C2B" w:rsidRPr="00521BB4" w:rsidRDefault="00DD7B10" w:rsidP="003847B9">
      <w:pPr>
        <w:pStyle w:val="Nadpis3"/>
      </w:pPr>
      <w:bookmarkStart w:id="240" w:name="_Toc138833508"/>
      <w:bookmarkEnd w:id="234"/>
      <w:bookmarkEnd w:id="235"/>
      <w:bookmarkEnd w:id="236"/>
      <w:bookmarkEnd w:id="237"/>
      <w:bookmarkEnd w:id="238"/>
      <w:r w:rsidRPr="00521BB4">
        <w:t>Předložení ceny za předmět veřejné zakázky</w:t>
      </w:r>
      <w:bookmarkEnd w:id="240"/>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B6023E">
      <w:pPr>
        <w:pStyle w:val="Nadpis4"/>
        <w:rPr>
          <w:lang w:val="cs-CZ"/>
        </w:rPr>
      </w:pPr>
      <w:bookmarkStart w:id="241"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B6023E">
      <w:pPr>
        <w:pStyle w:val="Nadpis4"/>
        <w:rPr>
          <w:lang w:val="cs-CZ"/>
        </w:rPr>
      </w:pPr>
      <w:r w:rsidRPr="007B69A0">
        <w:rPr>
          <w:lang w:val="cs-CZ"/>
        </w:rPr>
        <w:t xml:space="preserve">Hodnocena bude celková cena </w:t>
      </w:r>
      <w:r w:rsidR="002B6463" w:rsidRPr="007B69A0">
        <w:rPr>
          <w:lang w:val="cs-CZ"/>
        </w:rPr>
        <w:t>včetně</w:t>
      </w:r>
      <w:r w:rsidR="00272CB3" w:rsidRPr="007B69A0">
        <w:rPr>
          <w:lang w:val="cs-CZ"/>
        </w:rPr>
        <w:t xml:space="preserve"> </w:t>
      </w:r>
      <w:r w:rsidRPr="007B69A0">
        <w:rPr>
          <w:lang w:val="cs-CZ"/>
        </w:rPr>
        <w:t>DPH.</w:t>
      </w:r>
    </w:p>
    <w:p w14:paraId="6B92D31C" w14:textId="05D6FD85" w:rsidR="00DD7B10" w:rsidRPr="00521BB4" w:rsidRDefault="00F428DE" w:rsidP="00B6023E">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B6023E">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241"/>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242" w:name="_Toc138833509"/>
      <w:r w:rsidRPr="00521BB4">
        <w:lastRenderedPageBreak/>
        <w:t>Obchodní podmínky</w:t>
      </w:r>
      <w:bookmarkEnd w:id="242"/>
    </w:p>
    <w:p w14:paraId="764C0B91" w14:textId="7ACC38FD" w:rsidR="003F0C2B" w:rsidRPr="00521BB4" w:rsidRDefault="003F0C2B" w:rsidP="003847B9">
      <w:pPr>
        <w:pStyle w:val="Nadpis3"/>
      </w:pPr>
      <w:bookmarkStart w:id="243" w:name="_Toc444084988"/>
      <w:bookmarkStart w:id="244" w:name="_Toc4416642"/>
      <w:bookmarkStart w:id="245" w:name="_Toc4416936"/>
      <w:bookmarkStart w:id="246" w:name="_Toc4416985"/>
      <w:bookmarkStart w:id="247" w:name="_Toc138833510"/>
      <w:r w:rsidRPr="00521BB4">
        <w:t>Pod</w:t>
      </w:r>
      <w:bookmarkEnd w:id="243"/>
      <w:bookmarkEnd w:id="244"/>
      <w:bookmarkEnd w:id="245"/>
      <w:bookmarkEnd w:id="246"/>
      <w:r w:rsidR="00F649A9" w:rsidRPr="00521BB4">
        <w:t>mínky uzavření smlouvy</w:t>
      </w:r>
      <w:bookmarkEnd w:id="247"/>
    </w:p>
    <w:p w14:paraId="18953E8E" w14:textId="216224C6" w:rsidR="00F649A9" w:rsidRPr="00521BB4" w:rsidRDefault="00F649A9" w:rsidP="00B6023E">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B6023E">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B6023E">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36C4045E" w:rsidR="00F649A9" w:rsidRPr="00521BB4" w:rsidRDefault="00F649A9" w:rsidP="00FD1677">
      <w:pPr>
        <w:widowControl w:val="0"/>
        <w:ind w:left="1985" w:hanging="1276"/>
        <w:rPr>
          <w:lang w:val="cs-CZ"/>
        </w:rPr>
      </w:pPr>
      <w:r w:rsidRPr="00521BB4">
        <w:rPr>
          <w:rFonts w:cs="Arial"/>
          <w:szCs w:val="20"/>
          <w:lang w:val="cs-CZ"/>
        </w:rPr>
        <w:t>Příloha D1</w:t>
      </w:r>
      <w:r w:rsidR="00D04F04" w:rsidRPr="00521BB4">
        <w:rPr>
          <w:rFonts w:cs="Arial"/>
          <w:szCs w:val="20"/>
          <w:lang w:val="cs-CZ"/>
        </w:rPr>
        <w:t>A</w:t>
      </w:r>
      <w:r w:rsidRPr="00521BB4">
        <w:rPr>
          <w:rFonts w:cs="Arial"/>
          <w:szCs w:val="20"/>
          <w:lang w:val="cs-CZ"/>
        </w:rPr>
        <w:t xml:space="preserve"> </w:t>
      </w:r>
      <w:r w:rsidR="00D04F04" w:rsidRPr="00521BB4">
        <w:rPr>
          <w:lang w:val="cs-CZ"/>
        </w:rPr>
        <w:t>Smlouva o energetických službách se zaručeným výsledkem</w:t>
      </w:r>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248"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4"/>
          <w:footerReference w:type="default" r:id="rId15"/>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249" w:name="_Toc138833511"/>
      <w:bookmarkStart w:id="250" w:name="_Hlk84495162"/>
      <w:bookmarkEnd w:id="248"/>
      <w:r w:rsidRPr="00521BB4">
        <w:lastRenderedPageBreak/>
        <w:t>Způsob hodnocení nabídek</w:t>
      </w:r>
      <w:bookmarkEnd w:id="249"/>
    </w:p>
    <w:p w14:paraId="6DFB87B5" w14:textId="180FE2BE" w:rsidR="003F0C2B" w:rsidRPr="00521BB4" w:rsidRDefault="003F0C2B" w:rsidP="003847B9">
      <w:pPr>
        <w:pStyle w:val="Nadpis3"/>
      </w:pPr>
      <w:bookmarkStart w:id="251" w:name="kriteria_vahy"/>
      <w:bookmarkStart w:id="252" w:name="_Toc444084991"/>
      <w:bookmarkStart w:id="253" w:name="_Toc4416644"/>
      <w:bookmarkStart w:id="254" w:name="_Toc4416938"/>
      <w:bookmarkStart w:id="255" w:name="_Toc4416987"/>
      <w:bookmarkStart w:id="256" w:name="_Toc138833512"/>
      <w:bookmarkEnd w:id="250"/>
      <w:bookmarkEnd w:id="251"/>
      <w:r w:rsidRPr="00521BB4">
        <w:t>K</w:t>
      </w:r>
      <w:bookmarkEnd w:id="252"/>
      <w:bookmarkEnd w:id="253"/>
      <w:bookmarkEnd w:id="254"/>
      <w:bookmarkEnd w:id="255"/>
      <w:r w:rsidR="00BF183D" w:rsidRPr="00521BB4">
        <w:t>ritéria hodnocení</w:t>
      </w:r>
      <w:bookmarkEnd w:id="256"/>
    </w:p>
    <w:p w14:paraId="333DD8B0" w14:textId="60B65B51" w:rsidR="008E27A3" w:rsidRPr="00521BB4" w:rsidRDefault="008E27A3" w:rsidP="00B6023E">
      <w:pPr>
        <w:pStyle w:val="Nadpis4"/>
        <w:rPr>
          <w:lang w:val="cs-CZ"/>
        </w:rPr>
      </w:pPr>
      <w:r w:rsidRPr="00521BB4">
        <w:rPr>
          <w:lang w:val="cs-CZ"/>
        </w:rPr>
        <w:t xml:space="preserve">Zadavatel rozhodne podle ust. § 122 ZZVZ o výběru dodavatele, jehož nabídka bude vyhodnocena jako ekonomicky nejvýhodnější na základě nejvýhodnějšího poměru nabídkové ceny a kvality. </w:t>
      </w:r>
    </w:p>
    <w:p w14:paraId="491E0F55" w14:textId="3969468B" w:rsidR="008E27A3" w:rsidRPr="00521BB4" w:rsidRDefault="008E27A3" w:rsidP="00B6023E">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13278ACF" w:rsidR="00A60036" w:rsidRPr="00521BB4" w:rsidRDefault="00A60036" w:rsidP="0055083C">
      <w:pPr>
        <w:ind w:left="709"/>
        <w:rPr>
          <w:lang w:val="cs-CZ"/>
        </w:rPr>
      </w:pPr>
      <w:r w:rsidRPr="00521BB4">
        <w:rPr>
          <w:lang w:val="cs-CZ"/>
        </w:rPr>
        <w:t xml:space="preserve">Příloha E2 </w:t>
      </w:r>
      <w:r w:rsidR="00075E62" w:rsidRPr="00521BB4">
        <w:rPr>
          <w:lang w:val="cs-CZ"/>
        </w:rPr>
        <w:t>Tabulky technických a ekonomických údajů nabídky</w:t>
      </w:r>
      <w:r w:rsidR="008E27A3" w:rsidRPr="00521BB4">
        <w:rPr>
          <w:lang w:val="cs-CZ"/>
        </w:rPr>
        <w:t xml:space="preserve"> (vzor)</w:t>
      </w:r>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257" w:name="_Toc138833513"/>
      <w:bookmarkStart w:id="258" w:name="_Hlk69477970"/>
      <w:r w:rsidRPr="00521BB4">
        <w:lastRenderedPageBreak/>
        <w:t>Požadavky na prokázaní splnění kvalifikace</w:t>
      </w:r>
      <w:bookmarkEnd w:id="257"/>
    </w:p>
    <w:bookmarkEnd w:id="258"/>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 xml:space="preserve">(ii) </w:t>
      </w:r>
      <w:r w:rsidRPr="00521BB4">
        <w:rPr>
          <w:rFonts w:ascii="Cambria" w:hAnsi="Cambria"/>
          <w:sz w:val="20"/>
          <w:szCs w:val="20"/>
          <w:lang w:val="cs-CZ"/>
        </w:rPr>
        <w:t>splní profesní způsobilost podle ust.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 xml:space="preserve">(iii) </w:t>
      </w:r>
      <w:r w:rsidRPr="00521BB4">
        <w:rPr>
          <w:rFonts w:ascii="Cambria" w:hAnsi="Cambria"/>
          <w:sz w:val="20"/>
          <w:szCs w:val="20"/>
          <w:lang w:val="cs-CZ"/>
        </w:rPr>
        <w:t>splní technickou kvalifikaci podle ust. § 79 ZZVZ, tj. v rozsahu stanoveném touto zadávací dokumentací.</w:t>
      </w:r>
    </w:p>
    <w:p w14:paraId="7D90F245" w14:textId="635C6D75" w:rsidR="005C61CD" w:rsidRPr="00521BB4" w:rsidRDefault="005C61CD" w:rsidP="003847B9">
      <w:pPr>
        <w:pStyle w:val="Nadpis3"/>
      </w:pPr>
      <w:bookmarkStart w:id="259" w:name="_Ref68807949"/>
      <w:bookmarkStart w:id="260" w:name="_Toc138833514"/>
      <w:r w:rsidRPr="00521BB4">
        <w:t>Základní způsobilost</w:t>
      </w:r>
      <w:bookmarkEnd w:id="259"/>
      <w:bookmarkEnd w:id="260"/>
    </w:p>
    <w:p w14:paraId="205E8C5C" w14:textId="11480FEF" w:rsidR="003F0C2B" w:rsidRPr="00521BB4" w:rsidRDefault="00144FFF" w:rsidP="00B6023E">
      <w:pPr>
        <w:pStyle w:val="Nadpis4"/>
        <w:rPr>
          <w:lang w:val="cs-CZ"/>
        </w:rPr>
      </w:pPr>
      <w:r w:rsidRPr="00521BB4">
        <w:rPr>
          <w:lang w:val="cs-CZ"/>
        </w:rPr>
        <w:t>Dodavatel prokazuje základní způsobilost v rozsahu dle ust. § 74 odst. 1 písm. a) až e) ZZVZ způsobem dle ust. § 75 odst. 1 ZZVZ</w:t>
      </w:r>
      <w:r w:rsidR="003F0C2B" w:rsidRPr="00521BB4">
        <w:rPr>
          <w:lang w:val="cs-CZ"/>
        </w:rPr>
        <w:t>.</w:t>
      </w:r>
      <w:r w:rsidRPr="00521BB4">
        <w:rPr>
          <w:lang w:val="cs-CZ"/>
        </w:rPr>
        <w:t xml:space="preserve"> Je-li dodavatelem právnická osoba, prokazuje splnění požadavku podle ust. § 74 odst. 1 písm. a) ZZVZ v rozsahu stanoveném ust. § 74 odst. 2 ZZVZ. Je-li dodavatelem pobočka závodu, prokazuje splnění požadavku podle ust. § 74 odst. 1 písm. a) ZZVZ v rozsahu stanoveném </w:t>
      </w:r>
      <w:r w:rsidR="00DC2E11" w:rsidRPr="00521BB4">
        <w:rPr>
          <w:lang w:val="cs-CZ"/>
        </w:rPr>
        <w:t>podle</w:t>
      </w:r>
      <w:r w:rsidRPr="00521BB4">
        <w:rPr>
          <w:lang w:val="cs-CZ"/>
        </w:rPr>
        <w:t xml:space="preserve"> § 74 odst. 3 ZZVZ.</w:t>
      </w:r>
    </w:p>
    <w:p w14:paraId="09F63A47" w14:textId="755CFE87" w:rsidR="0045277D" w:rsidRPr="00521BB4" w:rsidRDefault="00025C0A" w:rsidP="00B6023E">
      <w:pPr>
        <w:pStyle w:val="Nadpis4"/>
        <w:rPr>
          <w:lang w:val="cs-CZ"/>
        </w:rPr>
      </w:pPr>
      <w:r>
        <w:rPr>
          <w:lang w:val="cs-CZ"/>
        </w:rPr>
        <w:t>Dodavatel</w:t>
      </w:r>
      <w:r w:rsidR="009643BC" w:rsidRPr="00521BB4">
        <w:rPr>
          <w:lang w:val="cs-CZ"/>
        </w:rPr>
        <w:t xml:space="preserve"> prokáže základní způsobilost n</w:t>
      </w:r>
      <w:r w:rsidR="002F7501" w:rsidRPr="00521BB4">
        <w:rPr>
          <w:lang w:val="cs-CZ"/>
        </w:rPr>
        <w:t>á</w:t>
      </w:r>
      <w:r w:rsidR="009643BC"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4DF31FFB" w:rsidR="00903C11" w:rsidRPr="00521BB4" w:rsidRDefault="00025C0A" w:rsidP="00903C11">
            <w:pPr>
              <w:rPr>
                <w:lang w:val="cs-CZ"/>
              </w:rPr>
            </w:pPr>
            <w:r>
              <w:rPr>
                <w:lang w:val="cs-CZ"/>
              </w:rPr>
              <w:t>Dodavatel</w:t>
            </w:r>
            <w:r w:rsidR="00047E32" w:rsidRPr="00521BB4">
              <w:rPr>
                <w:lang w:val="cs-CZ"/>
              </w:rPr>
              <w:t xml:space="preserve">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1D6AF578" w:rsidR="005448BC" w:rsidRPr="00521BB4" w:rsidRDefault="00025C0A" w:rsidP="005448BC">
            <w:pPr>
              <w:rPr>
                <w:lang w:val="cs-CZ"/>
              </w:rPr>
            </w:pPr>
            <w:r>
              <w:rPr>
                <w:lang w:val="cs-CZ"/>
              </w:rPr>
              <w:t>Dodavatel</w:t>
            </w:r>
            <w:r w:rsidR="00047E32" w:rsidRPr="00521BB4">
              <w:rPr>
                <w:lang w:val="cs-CZ"/>
              </w:rPr>
              <w:t xml:space="preserve">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00047E32"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40B469F7" w:rsidR="00903C11" w:rsidRPr="00521BB4" w:rsidRDefault="00025C0A" w:rsidP="00903C11">
            <w:pPr>
              <w:rPr>
                <w:lang w:val="cs-CZ"/>
              </w:rPr>
            </w:pPr>
            <w:r>
              <w:rPr>
                <w:lang w:val="cs-CZ"/>
              </w:rPr>
              <w:t xml:space="preserve">Dodavatel </w:t>
            </w:r>
            <w:r w:rsidR="00BB69CE" w:rsidRPr="00521BB4">
              <w:rPr>
                <w:lang w:val="cs-CZ"/>
              </w:rPr>
              <w:t xml:space="preserve">v souladu s </w:t>
            </w:r>
            <w:r w:rsidR="00BB69CE" w:rsidRPr="00521BB4">
              <w:rPr>
                <w:b/>
                <w:bCs/>
                <w:lang w:val="cs-CZ"/>
              </w:rPr>
              <w:t>§ 75 odst. 1 písm. d) ZZVZ</w:t>
            </w:r>
            <w:r w:rsidR="00047E32"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64031936" w:rsidR="00903C11" w:rsidRPr="00521BB4" w:rsidRDefault="00025C0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e) ZZVZ</w:t>
            </w:r>
            <w:r w:rsidR="00047E32"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011AB68C" w:rsidR="00903C11" w:rsidRPr="00521BB4" w:rsidRDefault="00025C0A" w:rsidP="00903C11">
            <w:pPr>
              <w:rPr>
                <w:lang w:val="cs-CZ"/>
              </w:rPr>
            </w:pPr>
            <w:r>
              <w:rPr>
                <w:lang w:val="cs-CZ"/>
              </w:rPr>
              <w:t>Dodavatel</w:t>
            </w:r>
            <w:r w:rsidR="00BB69CE" w:rsidRPr="00521BB4">
              <w:rPr>
                <w:lang w:val="cs-CZ"/>
              </w:rPr>
              <w:t xml:space="preserve"> v souladu s </w:t>
            </w:r>
            <w:r w:rsidR="00BB69CE" w:rsidRPr="00521BB4">
              <w:rPr>
                <w:b/>
                <w:bCs/>
                <w:lang w:val="cs-CZ"/>
              </w:rPr>
              <w:t>§ 75 odst. 1 písm. f) ZZVZ</w:t>
            </w:r>
            <w:r w:rsidR="00047E32" w:rsidRPr="00521BB4">
              <w:rPr>
                <w:b/>
                <w:bCs/>
                <w:lang w:val="cs-CZ"/>
              </w:rPr>
              <w:t xml:space="preserve"> </w:t>
            </w:r>
            <w:r w:rsidR="00047E32"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Prokázání základní způsobilosti může dodavatel prokázat také předložením výpisu ze seznamu kvalifikovaných dodavatelů v souladu s ust.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Pokud dodavatel není zapsán v seznamu kvalifikovaných dodavatelů v souladu s ust.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3847B9">
      <w:pPr>
        <w:pStyle w:val="Nadpis3"/>
      </w:pPr>
      <w:bookmarkStart w:id="261" w:name="_Toc84501250"/>
      <w:bookmarkStart w:id="262" w:name="_Ref68807960"/>
      <w:bookmarkStart w:id="263" w:name="_Toc138833515"/>
      <w:bookmarkEnd w:id="261"/>
      <w:r w:rsidRPr="00521BB4">
        <w:t>Profesní způsobilost</w:t>
      </w:r>
      <w:bookmarkEnd w:id="262"/>
      <w:bookmarkEnd w:id="263"/>
    </w:p>
    <w:p w14:paraId="19A9DBD3" w14:textId="3B098476" w:rsidR="008710E1" w:rsidRPr="00521BB4" w:rsidRDefault="00565585" w:rsidP="00B6023E">
      <w:pPr>
        <w:pStyle w:val="Nadpis4"/>
        <w:rPr>
          <w:lang w:val="cs-CZ"/>
        </w:rPr>
      </w:pPr>
      <w:r w:rsidRPr="00521BB4">
        <w:rPr>
          <w:lang w:val="cs-CZ"/>
        </w:rPr>
        <w:t>Dodavatel prokazuje profesní způsobilost dle ust. § 77 ZZVZ. Dodavatel předloží</w:t>
      </w:r>
      <w:r w:rsidR="008710E1" w:rsidRPr="00521BB4">
        <w:rPr>
          <w:lang w:val="cs-CZ"/>
        </w:rPr>
        <w:t>:</w:t>
      </w:r>
    </w:p>
    <w:p w14:paraId="7462C219" w14:textId="7D3E1EDB" w:rsidR="0054532F" w:rsidRPr="00521BB4" w:rsidRDefault="00565585" w:rsidP="004334CC">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4334CC">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B6023E">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B6023E">
      <w:pPr>
        <w:pStyle w:val="Nadpis4"/>
        <w:rPr>
          <w:lang w:val="cs-CZ"/>
        </w:rPr>
      </w:pPr>
      <w:r w:rsidRPr="00521BB4">
        <w:rPr>
          <w:lang w:val="cs-CZ"/>
        </w:rPr>
        <w:t>Prokázání profesní způsobilosti může dodavatel prokázat také předložením výpisu ze seznamu kvalifikovaných dodavatelů v souladu s ust. § 228 ZZVZ v tom rozsahu, v jakém údaje ve výpisu ze seznamu kvalifikovaných dodavatelů prokazují splnění kritérií profesní způsobilosti.</w:t>
      </w:r>
    </w:p>
    <w:p w14:paraId="1B5D71E9" w14:textId="6103C39A" w:rsidR="003747A7" w:rsidRPr="00521BB4" w:rsidRDefault="003747A7" w:rsidP="003847B9">
      <w:pPr>
        <w:pStyle w:val="Nadpis3"/>
      </w:pPr>
      <w:bookmarkStart w:id="264" w:name="_Toc138833516"/>
      <w:r w:rsidRPr="00521BB4">
        <w:t>Ekonomická kvalifikace</w:t>
      </w:r>
      <w:bookmarkEnd w:id="264"/>
      <w:r w:rsidRPr="00521BB4">
        <w:t xml:space="preserve"> </w:t>
      </w:r>
    </w:p>
    <w:p w14:paraId="2409FADB" w14:textId="2CDECD12" w:rsidR="002A254C" w:rsidRPr="00521BB4" w:rsidRDefault="002A254C" w:rsidP="00B6023E">
      <w:pPr>
        <w:pStyle w:val="Nadpis4"/>
        <w:rPr>
          <w:lang w:val="cs-CZ"/>
        </w:rPr>
      </w:pPr>
      <w:r w:rsidRPr="00521BB4">
        <w:rPr>
          <w:lang w:val="cs-CZ"/>
        </w:rPr>
        <w:lastRenderedPageBreak/>
        <w:t>Prokázání ekonomické kvalifikace se nevyžaduje.</w:t>
      </w:r>
    </w:p>
    <w:p w14:paraId="69B9AFFC" w14:textId="2CD4B24C" w:rsidR="00565585" w:rsidRPr="00521BB4" w:rsidRDefault="00C45B72" w:rsidP="003847B9">
      <w:pPr>
        <w:pStyle w:val="Nadpis3"/>
      </w:pPr>
      <w:bookmarkStart w:id="265" w:name="_Toc138833517"/>
      <w:r w:rsidRPr="00521BB4">
        <w:t>Technická kvalifikace</w:t>
      </w:r>
      <w:bookmarkEnd w:id="265"/>
    </w:p>
    <w:p w14:paraId="3C3A9E05" w14:textId="58BD8075" w:rsidR="00C45B72" w:rsidRPr="00521BB4" w:rsidRDefault="00C45B72" w:rsidP="00B6023E">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w:t>
      </w:r>
      <w:r w:rsidR="00925B67" w:rsidRPr="004334CC">
        <w:rPr>
          <w:b/>
          <w:bCs/>
          <w:lang w:val="cs-CZ" w:eastAsia="sk-SK"/>
        </w:rPr>
        <w:t>tří</w:t>
      </w:r>
      <w:r w:rsidR="006F5887" w:rsidRPr="004334CC">
        <w:rPr>
          <w:b/>
          <w:bCs/>
          <w:lang w:val="cs-CZ" w:eastAsia="sk-SK"/>
        </w:rPr>
        <w:t xml:space="preserve"> </w:t>
      </w:r>
      <w:r w:rsidR="00925B67" w:rsidRPr="004334CC">
        <w:rPr>
          <w:b/>
          <w:bCs/>
          <w:lang w:val="cs-CZ" w:eastAsia="sk-SK"/>
        </w:rPr>
        <w:t>(</w:t>
      </w:r>
      <w:r w:rsidR="007448A2" w:rsidRPr="004334CC">
        <w:rPr>
          <w:b/>
          <w:bCs/>
          <w:lang w:val="cs-CZ" w:eastAsia="sk-SK"/>
        </w:rPr>
        <w:t>3</w:t>
      </w:r>
      <w:r w:rsidR="00925B67" w:rsidRPr="004334CC">
        <w:rPr>
          <w:b/>
          <w:bCs/>
          <w:lang w:val="cs-CZ" w:eastAsia="sk-SK"/>
        </w:rPr>
        <w:t>)</w:t>
      </w:r>
      <w:r w:rsidR="007448A2" w:rsidRPr="004334CC">
        <w:rPr>
          <w:b/>
          <w:bCs/>
          <w:lang w:val="cs-CZ" w:eastAsia="sk-SK"/>
        </w:rPr>
        <w:t xml:space="preserve"> </w:t>
      </w:r>
      <w:r w:rsidR="006F5887" w:rsidRPr="004334CC">
        <w:rPr>
          <w:b/>
          <w:bCs/>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B6023E">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B6023E">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266" w:name="_Hlk69478222"/>
      <w:r w:rsidR="00133DEB" w:rsidRPr="00521BB4">
        <w:rPr>
          <w:b/>
          <w:bCs/>
          <w:lang w:val="cs-CZ" w:eastAsia="sk-SK"/>
        </w:rPr>
        <w:t>ů</w:t>
      </w:r>
      <w:bookmarkEnd w:id="266"/>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4648D866" w:rsidR="00FA662B" w:rsidRPr="00191A48" w:rsidRDefault="00FA662B" w:rsidP="004334CC">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w:t>
      </w:r>
      <w:r w:rsidR="004A356E" w:rsidRPr="00191A48">
        <w:rPr>
          <w:lang w:eastAsia="sk-SK"/>
        </w:rPr>
        <w:t xml:space="preserve">všech projektů významných zakázek) musí dosahovat </w:t>
      </w:r>
      <w:r w:rsidR="004A356E" w:rsidRPr="00191A48">
        <w:rPr>
          <w:b/>
          <w:bCs/>
          <w:lang w:eastAsia="sk-SK"/>
        </w:rPr>
        <w:t xml:space="preserve">minimálně </w:t>
      </w:r>
      <w:r w:rsidR="00204E4A">
        <w:rPr>
          <w:b/>
          <w:bCs/>
          <w:lang w:eastAsia="sk-SK"/>
        </w:rPr>
        <w:t>40</w:t>
      </w:r>
      <w:r w:rsidR="002F60BF" w:rsidRPr="00191A48">
        <w:rPr>
          <w:b/>
          <w:bCs/>
          <w:lang w:eastAsia="sk-SK"/>
        </w:rPr>
        <w:t xml:space="preserve"> </w:t>
      </w:r>
      <w:r w:rsidR="004A356E" w:rsidRPr="00191A48">
        <w:rPr>
          <w:b/>
          <w:bCs/>
          <w:lang w:eastAsia="sk-SK"/>
        </w:rPr>
        <w:t>mil. Kč bez DPH</w:t>
      </w:r>
      <w:r w:rsidR="004A356E" w:rsidRPr="00191A48">
        <w:rPr>
          <w:lang w:eastAsia="sk-SK"/>
        </w:rPr>
        <w:t>;</w:t>
      </w:r>
      <w:r w:rsidR="0027617D" w:rsidRPr="00191A48">
        <w:rPr>
          <w:lang w:eastAsia="sk-SK"/>
        </w:rPr>
        <w:t xml:space="preserve"> zároveň</w:t>
      </w:r>
    </w:p>
    <w:p w14:paraId="7026C335" w14:textId="1D803292" w:rsidR="00490076" w:rsidRPr="00191A48" w:rsidRDefault="00133DEB" w:rsidP="004334CC">
      <w:pPr>
        <w:pStyle w:val="Nadpis5"/>
        <w:rPr>
          <w:lang w:eastAsia="sk-SK"/>
        </w:rPr>
      </w:pPr>
      <w:bookmarkStart w:id="267" w:name="_Ref73540248"/>
      <w:r w:rsidRPr="00191A48">
        <w:rPr>
          <w:lang w:eastAsia="sk-SK"/>
        </w:rPr>
        <w:t xml:space="preserve">Finanční objem </w:t>
      </w:r>
      <w:r w:rsidR="00490076" w:rsidRPr="00191A48">
        <w:rPr>
          <w:b/>
          <w:bCs/>
          <w:lang w:eastAsia="sk-SK"/>
        </w:rPr>
        <w:t xml:space="preserve">minimálně </w:t>
      </w:r>
      <w:r w:rsidR="00B0607B" w:rsidRPr="00191A48">
        <w:rPr>
          <w:b/>
          <w:bCs/>
          <w:lang w:eastAsia="sk-SK"/>
        </w:rPr>
        <w:t>jedné</w:t>
      </w:r>
      <w:r w:rsidR="00B0607B" w:rsidRPr="00191A48">
        <w:rPr>
          <w:lang w:eastAsia="sk-SK"/>
        </w:rPr>
        <w:t xml:space="preserve"> významné zakázky samostatně </w:t>
      </w:r>
      <w:r w:rsidRPr="00191A48">
        <w:rPr>
          <w:lang w:eastAsia="sk-SK"/>
        </w:rPr>
        <w:t xml:space="preserve">(tedy celková hodnota úspor po dobu trvání smlouvy) musí dosahovat </w:t>
      </w:r>
      <w:r w:rsidRPr="00191A48">
        <w:rPr>
          <w:b/>
          <w:bCs/>
          <w:lang w:eastAsia="sk-SK"/>
        </w:rPr>
        <w:t>minimálně</w:t>
      </w:r>
      <w:r w:rsidR="001B1304" w:rsidRPr="00191A48">
        <w:rPr>
          <w:b/>
          <w:bCs/>
          <w:lang w:eastAsia="sk-SK"/>
        </w:rPr>
        <w:t xml:space="preserve"> </w:t>
      </w:r>
      <w:r w:rsidR="00204E4A">
        <w:rPr>
          <w:b/>
          <w:bCs/>
          <w:lang w:eastAsia="sk-SK"/>
        </w:rPr>
        <w:t>30</w:t>
      </w:r>
      <w:r w:rsidR="004334CC" w:rsidRPr="00191A48">
        <w:rPr>
          <w:b/>
          <w:bCs/>
          <w:lang w:eastAsia="sk-SK"/>
        </w:rPr>
        <w:t xml:space="preserve"> </w:t>
      </w:r>
      <w:r w:rsidRPr="00191A48">
        <w:rPr>
          <w:b/>
          <w:bCs/>
          <w:lang w:eastAsia="sk-SK"/>
        </w:rPr>
        <w:t>mil. Kč bez DPH</w:t>
      </w:r>
      <w:r w:rsidR="00490076" w:rsidRPr="00191A48">
        <w:rPr>
          <w:lang w:eastAsia="sk-SK"/>
        </w:rPr>
        <w:t>; a</w:t>
      </w:r>
      <w:bookmarkEnd w:id="267"/>
    </w:p>
    <w:p w14:paraId="51ACA738" w14:textId="20A5E6D7" w:rsidR="005116B7" w:rsidRPr="00191A48" w:rsidRDefault="00D8151D" w:rsidP="004334CC">
      <w:pPr>
        <w:pStyle w:val="Nadpis5"/>
        <w:rPr>
          <w:lang w:eastAsia="sk-SK"/>
        </w:rPr>
      </w:pPr>
      <w:r w:rsidRPr="00191A48">
        <w:rPr>
          <w:lang w:eastAsia="sk-SK"/>
        </w:rPr>
        <w:t>v</w:t>
      </w:r>
      <w:r w:rsidR="00863AC5" w:rsidRPr="00191A48">
        <w:rPr>
          <w:lang w:eastAsia="sk-SK"/>
        </w:rPr>
        <w:t> </w:t>
      </w:r>
      <w:r w:rsidRPr="00191A48">
        <w:rPr>
          <w:lang w:eastAsia="sk-SK"/>
        </w:rPr>
        <w:t>případ</w:t>
      </w:r>
      <w:r w:rsidR="002B61B1" w:rsidRPr="00191A48">
        <w:rPr>
          <w:lang w:eastAsia="sk-SK"/>
        </w:rPr>
        <w:t>ě</w:t>
      </w:r>
      <w:r w:rsidR="00863AC5" w:rsidRPr="00191A48">
        <w:rPr>
          <w:lang w:eastAsia="sk-SK"/>
        </w:rPr>
        <w:t xml:space="preserve"> </w:t>
      </w:r>
      <w:r w:rsidRPr="00191A48">
        <w:rPr>
          <w:b/>
          <w:bCs/>
          <w:lang w:eastAsia="sk-SK"/>
        </w:rPr>
        <w:t>minimálně jedné</w:t>
      </w:r>
      <w:r w:rsidRPr="00191A48">
        <w:rPr>
          <w:lang w:eastAsia="sk-SK"/>
        </w:rPr>
        <w:t xml:space="preserve"> významné zakázky se musí jednat o </w:t>
      </w:r>
      <w:r w:rsidR="00F87500" w:rsidRPr="00191A48">
        <w:rPr>
          <w:lang w:eastAsia="sk-SK"/>
        </w:rPr>
        <w:t xml:space="preserve">projekt poskytování energetických služeb se zaručeným výsledkem (EPC) na infrastruktuře (budovách) </w:t>
      </w:r>
      <w:r w:rsidR="00112AEF" w:rsidRPr="00191A48">
        <w:rPr>
          <w:lang w:eastAsia="sk-SK"/>
        </w:rPr>
        <w:t>podle Sdělení č. 321/2003 Sb., o zavedení Klasifikace stavebních děl CZ-CC, Českého statistického úřadu spadající pod</w:t>
      </w:r>
    </w:p>
    <w:p w14:paraId="1A73F843" w14:textId="0E31F031" w:rsidR="005116B7" w:rsidRPr="00191A48" w:rsidRDefault="005116B7" w:rsidP="00FA5CB4">
      <w:pPr>
        <w:pStyle w:val="Nadpis7"/>
        <w:rPr>
          <w:lang w:val="cs-CZ" w:eastAsia="sk-SK"/>
        </w:rPr>
      </w:pPr>
      <w:r w:rsidRPr="00191A48">
        <w:rPr>
          <w:lang w:val="cs-CZ" w:eastAsia="sk-SK"/>
        </w:rPr>
        <w:t>kategorie 121 „</w:t>
      </w:r>
      <w:r w:rsidR="006B2B70" w:rsidRPr="00191A48">
        <w:rPr>
          <w:lang w:val="cs-CZ" w:eastAsia="sk-SK"/>
        </w:rPr>
        <w:t>Hotely a obdobné budovy</w:t>
      </w:r>
      <w:r w:rsidRPr="00191A48">
        <w:rPr>
          <w:lang w:val="cs-CZ" w:eastAsia="sk-SK"/>
        </w:rPr>
        <w:t>“</w:t>
      </w:r>
      <w:r w:rsidR="00BA7099" w:rsidRPr="00191A48">
        <w:rPr>
          <w:lang w:val="cs-CZ" w:eastAsia="sk-SK"/>
        </w:rPr>
        <w:t>;</w:t>
      </w:r>
    </w:p>
    <w:p w14:paraId="3CF54C7C" w14:textId="6AEEF5AE" w:rsidR="005116B7" w:rsidRPr="00191A48" w:rsidRDefault="00BA7099" w:rsidP="00FA5CB4">
      <w:pPr>
        <w:pStyle w:val="Nadpis7"/>
        <w:rPr>
          <w:lang w:val="cs-CZ" w:eastAsia="sk-SK"/>
        </w:rPr>
      </w:pPr>
      <w:r w:rsidRPr="00191A48">
        <w:rPr>
          <w:lang w:val="cs-CZ" w:eastAsia="sk-SK"/>
        </w:rPr>
        <w:t>kategorie 122 „Budovy administrativní“;</w:t>
      </w:r>
    </w:p>
    <w:p w14:paraId="7DF4A092" w14:textId="04209497" w:rsidR="00BA7099" w:rsidRPr="00191A48" w:rsidRDefault="00BA7099" w:rsidP="00FA5CB4">
      <w:pPr>
        <w:pStyle w:val="Nadpis7"/>
        <w:rPr>
          <w:lang w:val="cs-CZ" w:eastAsia="sk-SK"/>
        </w:rPr>
      </w:pPr>
      <w:r w:rsidRPr="00191A48">
        <w:rPr>
          <w:lang w:val="cs-CZ" w:eastAsia="sk-SK"/>
        </w:rPr>
        <w:t>kategorie 123 „Budovy pro obchod“; nebo</w:t>
      </w:r>
    </w:p>
    <w:p w14:paraId="0B24F3D6" w14:textId="2CD8514F" w:rsidR="00BA7099" w:rsidRPr="00191A48" w:rsidRDefault="00BA7099" w:rsidP="00FA5CB4">
      <w:pPr>
        <w:pStyle w:val="Nadpis7"/>
        <w:rPr>
          <w:lang w:val="cs-CZ" w:eastAsia="sk-SK"/>
        </w:rPr>
      </w:pPr>
      <w:r w:rsidRPr="00191A48">
        <w:rPr>
          <w:lang w:val="cs-CZ" w:eastAsia="sk-SK"/>
        </w:rPr>
        <w:t>kategorie 126 „Budovy pro společenské a kulturní účely, výzkum, vzdělávání a zdravotnictví“;</w:t>
      </w:r>
    </w:p>
    <w:p w14:paraId="047B8196" w14:textId="74CDCADF" w:rsidR="00A3005C" w:rsidRPr="00521BB4" w:rsidRDefault="00014809" w:rsidP="00FA5CB4">
      <w:pPr>
        <w:pStyle w:val="Nadpis7"/>
        <w:rPr>
          <w:lang w:val="cs-CZ" w:eastAsia="sk-SK"/>
        </w:rPr>
      </w:pPr>
      <w:r w:rsidRPr="00191A48">
        <w:rPr>
          <w:lang w:val="cs-CZ" w:eastAsia="sk-SK"/>
        </w:rPr>
        <w:t xml:space="preserve">přičemž finanční objem </w:t>
      </w:r>
      <w:r w:rsidR="00DE4BCE" w:rsidRPr="00191A48">
        <w:rPr>
          <w:lang w:val="cs-CZ" w:eastAsia="sk-SK"/>
        </w:rPr>
        <w:t xml:space="preserve">této </w:t>
      </w:r>
      <w:r w:rsidRPr="00191A48">
        <w:rPr>
          <w:lang w:val="cs-CZ" w:eastAsia="sk-SK"/>
        </w:rPr>
        <w:t xml:space="preserve">významné zakázky (tedy celková hodnota úspor po dobu trvání smlouvy) musí dosahovat </w:t>
      </w:r>
      <w:r w:rsidRPr="00191A48">
        <w:rPr>
          <w:b/>
          <w:bCs/>
          <w:lang w:val="cs-CZ" w:eastAsia="sk-SK"/>
        </w:rPr>
        <w:t>minimálně</w:t>
      </w:r>
      <w:r w:rsidR="00BC3DEA" w:rsidRPr="00191A48">
        <w:rPr>
          <w:b/>
          <w:bCs/>
          <w:lang w:val="cs-CZ" w:eastAsia="sk-SK"/>
        </w:rPr>
        <w:t xml:space="preserve"> </w:t>
      </w:r>
      <w:r w:rsidR="00204E4A">
        <w:rPr>
          <w:b/>
          <w:bCs/>
          <w:lang w:eastAsia="sk-SK"/>
        </w:rPr>
        <w:t>10</w:t>
      </w:r>
      <w:r w:rsidR="004334CC" w:rsidRPr="00191A48">
        <w:rPr>
          <w:b/>
          <w:bCs/>
          <w:lang w:eastAsia="sk-SK"/>
        </w:rPr>
        <w:t xml:space="preserve"> </w:t>
      </w:r>
      <w:r w:rsidRPr="00191A48">
        <w:rPr>
          <w:b/>
          <w:bCs/>
          <w:lang w:val="cs-CZ" w:eastAsia="sk-SK"/>
        </w:rPr>
        <w:t>mil. Kč bez DPH</w:t>
      </w:r>
      <w:r w:rsidRPr="00191A48">
        <w:rPr>
          <w:lang w:val="cs-CZ" w:eastAsia="sk-SK"/>
        </w:rPr>
        <w:t>.</w:t>
      </w:r>
    </w:p>
    <w:p w14:paraId="6B813DC2" w14:textId="6A2D83BC" w:rsidR="00DC3D92" w:rsidRPr="00521BB4" w:rsidRDefault="00DC3D92" w:rsidP="00B6023E">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B6023E">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B6023E">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B6023E">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06A21DBC" w:rsidR="00142742" w:rsidRPr="00521BB4" w:rsidRDefault="00142742" w:rsidP="003847B9">
      <w:pPr>
        <w:pStyle w:val="Nadpis3"/>
      </w:pPr>
      <w:bookmarkStart w:id="268" w:name="_Toc138833518"/>
      <w:r w:rsidRPr="00521BB4">
        <w:t>Společná ustanovení ke kvalifikaci</w:t>
      </w:r>
      <w:bookmarkEnd w:id="268"/>
    </w:p>
    <w:p w14:paraId="0AF14203" w14:textId="08534EFA" w:rsidR="007D15DF" w:rsidRPr="00521BB4" w:rsidRDefault="007D15DF" w:rsidP="00B6023E">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B6023E">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B6023E">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B6023E">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B6023E">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B6023E">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B6023E">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B6023E">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4334CC">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4334CC">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FA5CB4">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FA5CB4">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FA5CB4">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B6023E">
      <w:pPr>
        <w:pStyle w:val="Nadpis4"/>
        <w:rPr>
          <w:lang w:val="cs-CZ"/>
        </w:rPr>
      </w:pPr>
      <w:bookmarkStart w:id="269" w:name="_Ref69476846"/>
      <w:r w:rsidRPr="00521BB4">
        <w:rPr>
          <w:lang w:val="cs-CZ"/>
        </w:rPr>
        <w:t>Prokázání části kvalifikace prostřednictvím jiných osob</w:t>
      </w:r>
      <w:bookmarkEnd w:id="269"/>
      <w:r w:rsidR="00301A5E" w:rsidRPr="00521BB4">
        <w:rPr>
          <w:lang w:val="cs-CZ"/>
        </w:rPr>
        <w:t>:</w:t>
      </w:r>
      <w:r w:rsidR="001B1304" w:rsidRPr="00521BB4">
        <w:rPr>
          <w:lang w:val="cs-CZ"/>
        </w:rPr>
        <w:t xml:space="preserve"> </w:t>
      </w:r>
    </w:p>
    <w:p w14:paraId="400860F8" w14:textId="3754E468" w:rsidR="007D15DF" w:rsidRPr="00521BB4" w:rsidRDefault="007D15DF" w:rsidP="00B6023E">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B6023E">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4334CC">
      <w:pPr>
        <w:pStyle w:val="Nadpis5"/>
      </w:pPr>
      <w:r w:rsidRPr="00521BB4">
        <w:t xml:space="preserve">doklady prokazující splnění profesní způsobilosti jiné osoby podle ust. § 77 odst. 1 ZZVZ (výpis z obchodního rejstříku či jiné obdobné evidence), </w:t>
      </w:r>
    </w:p>
    <w:p w14:paraId="7915E3E6" w14:textId="08466D38" w:rsidR="007D15DF" w:rsidRPr="00521BB4" w:rsidRDefault="007D15DF" w:rsidP="004334CC">
      <w:pPr>
        <w:pStyle w:val="Nadpis5"/>
      </w:pPr>
      <w:r w:rsidRPr="00521BB4">
        <w:t xml:space="preserve">doklady prokazující splnění chybějící části kvalifikace prostřednictvím jiné osoby, </w:t>
      </w:r>
    </w:p>
    <w:p w14:paraId="57D4EC35" w14:textId="3EDCC231" w:rsidR="007D15DF" w:rsidRPr="00521BB4" w:rsidRDefault="007D15DF" w:rsidP="004334CC">
      <w:pPr>
        <w:pStyle w:val="Nadpis5"/>
      </w:pPr>
      <w:r w:rsidRPr="00521BB4">
        <w:t xml:space="preserve">doklady o splnění základní způsobilosti podle ust. § 74 ZZVZ jinou osobou a </w:t>
      </w:r>
    </w:p>
    <w:p w14:paraId="1E769E9F" w14:textId="74E0AC27" w:rsidR="007D15DF" w:rsidRPr="00521BB4" w:rsidRDefault="008E210D" w:rsidP="004334CC">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B6023E">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B6023E">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B6023E">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ust. § 77 ZZVZ v plném rozsahu. Splnění kvalifikace podle ust. § 79 ZZVZ musí prokázat všichni dodavatelé společně. </w:t>
      </w:r>
    </w:p>
    <w:p w14:paraId="346DB916" w14:textId="5FBA0D8F" w:rsidR="007D15DF" w:rsidRPr="00521BB4" w:rsidRDefault="007D15DF" w:rsidP="00B6023E">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B6023E">
      <w:pPr>
        <w:pStyle w:val="Nadpis4"/>
        <w:rPr>
          <w:lang w:val="cs-CZ"/>
        </w:rPr>
      </w:pPr>
      <w:r w:rsidRPr="00521BB4">
        <w:rPr>
          <w:lang w:val="cs-CZ"/>
        </w:rPr>
        <w:t>Výpis ze seznamu kvalifikovaných dodavatelů</w:t>
      </w:r>
    </w:p>
    <w:p w14:paraId="7CCF697F" w14:textId="38E9CD4E" w:rsidR="007D15DF" w:rsidRPr="00521BB4" w:rsidRDefault="007D15DF" w:rsidP="00B6023E">
      <w:pPr>
        <w:pStyle w:val="Nadpis4"/>
        <w:numPr>
          <w:ilvl w:val="0"/>
          <w:numId w:val="0"/>
        </w:numPr>
        <w:ind w:left="709"/>
        <w:rPr>
          <w:lang w:val="cs-CZ"/>
        </w:rPr>
      </w:pPr>
      <w:r w:rsidRPr="00521BB4">
        <w:rPr>
          <w:lang w:val="cs-CZ"/>
        </w:rPr>
        <w:t>Předložení dokladu o zapsání dodavatele do seznamu kvalifikovaných dodavatelů vedeného Ministerstvem pro místní rozvoj dle ust.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B6023E">
      <w:pPr>
        <w:pStyle w:val="Nadpis4"/>
        <w:rPr>
          <w:lang w:val="cs-CZ"/>
        </w:rPr>
      </w:pPr>
      <w:r w:rsidRPr="00521BB4">
        <w:rPr>
          <w:lang w:val="cs-CZ"/>
        </w:rPr>
        <w:t>Důsledek nesplnění kvalifikace</w:t>
      </w:r>
    </w:p>
    <w:p w14:paraId="1E59DE38" w14:textId="38DDF034" w:rsidR="00ED29C9" w:rsidRPr="00521BB4" w:rsidRDefault="00ED29C9" w:rsidP="00B6023E">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270" w:name="_Toc4416507"/>
      <w:bookmarkStart w:id="271" w:name="_Toc4416650"/>
      <w:bookmarkStart w:id="272" w:name="_Toc4416944"/>
      <w:bookmarkStart w:id="273" w:name="_Toc4416993"/>
      <w:bookmarkStart w:id="274" w:name="_Toc138833519"/>
      <w:bookmarkStart w:id="275" w:name="_Hlk6218127"/>
      <w:r w:rsidRPr="00521BB4">
        <w:lastRenderedPageBreak/>
        <w:t xml:space="preserve">SHRNUTÍ PŘÍLOH </w:t>
      </w:r>
      <w:bookmarkEnd w:id="270"/>
      <w:bookmarkEnd w:id="271"/>
      <w:bookmarkEnd w:id="272"/>
      <w:bookmarkEnd w:id="273"/>
      <w:r w:rsidRPr="00521BB4">
        <w:t>ZADÁVACÍ DOKUMENTACE</w:t>
      </w:r>
      <w:bookmarkEnd w:id="274"/>
    </w:p>
    <w:p w14:paraId="5A881C47" w14:textId="07A11051" w:rsidR="002D4D27" w:rsidRPr="00521BB4" w:rsidRDefault="00ED29C9" w:rsidP="00456CF0">
      <w:pPr>
        <w:ind w:left="1276" w:hanging="1276"/>
        <w:rPr>
          <w:rFonts w:cs="Arial"/>
          <w:szCs w:val="20"/>
          <w:lang w:val="cs-CZ"/>
        </w:rPr>
      </w:pPr>
      <w:bookmarkStart w:id="276" w:name="_Hlk522552073"/>
      <w:bookmarkEnd w:id="275"/>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2F60BF" w:rsidRDefault="00F11E8D" w:rsidP="00B01CD7">
      <w:pPr>
        <w:ind w:left="1276" w:hanging="1276"/>
        <w:rPr>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2F60BF">
        <w:rPr>
          <w:lang w:val="cs-CZ"/>
        </w:rPr>
        <w:t>prohlášení</w:t>
      </w:r>
      <w:r w:rsidRPr="00521BB4">
        <w:rPr>
          <w:lang w:val="cs-CZ"/>
        </w:rPr>
        <w:t xml:space="preserve"> – sankční seznam</w:t>
      </w:r>
      <w:r w:rsidRPr="004334CC">
        <w:rPr>
          <w:lang w:val="cs-CZ"/>
        </w:rPr>
        <w:t xml:space="preserve"> </w:t>
      </w:r>
    </w:p>
    <w:p w14:paraId="71B138D1" w14:textId="77777777" w:rsidR="002F60BF" w:rsidRDefault="002F60BF">
      <w:pPr>
        <w:ind w:left="1276" w:hanging="1276"/>
        <w:rPr>
          <w:lang w:val="cs-CZ"/>
        </w:rPr>
      </w:pPr>
      <w:r w:rsidRPr="002F60BF">
        <w:rPr>
          <w:lang w:val="cs-CZ"/>
        </w:rPr>
        <w:t>Příloha B1</w:t>
      </w:r>
      <w:r w:rsidRPr="002F60BF">
        <w:rPr>
          <w:lang w:val="cs-CZ"/>
        </w:rPr>
        <w:tab/>
        <w:t>Referenční spotřeby a náklady</w:t>
      </w:r>
    </w:p>
    <w:p w14:paraId="2EA17FA1" w14:textId="052BF0D5" w:rsidR="0096043C" w:rsidRDefault="0096043C" w:rsidP="0096043C">
      <w:pPr>
        <w:widowControl w:val="0"/>
        <w:ind w:left="2410"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p>
    <w:p w14:paraId="2DAF2167" w14:textId="55B4BA19" w:rsidR="0096043C" w:rsidRPr="0096043C" w:rsidRDefault="0096043C" w:rsidP="004334CC">
      <w:pPr>
        <w:widowControl w:val="0"/>
        <w:ind w:left="2410" w:hanging="1134"/>
        <w:rPr>
          <w:rFonts w:cs="Arial"/>
          <w:szCs w:val="20"/>
          <w:lang w:val="cs-CZ"/>
        </w:rPr>
      </w:pPr>
      <w:r>
        <w:rPr>
          <w:rFonts w:cs="Arial"/>
          <w:szCs w:val="20"/>
          <w:lang w:val="cs-CZ"/>
        </w:rPr>
        <w:t>Část B</w:t>
      </w:r>
      <w:r w:rsidR="00025C0A">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p>
    <w:p w14:paraId="36DD95AC" w14:textId="77777777" w:rsidR="002F60BF" w:rsidRPr="002F60BF" w:rsidRDefault="002F60BF" w:rsidP="004334CC">
      <w:pPr>
        <w:ind w:left="1276" w:hanging="1276"/>
        <w:rPr>
          <w:lang w:val="cs-CZ"/>
        </w:rPr>
      </w:pPr>
      <w:r w:rsidRPr="002F60BF">
        <w:rPr>
          <w:lang w:val="cs-CZ"/>
        </w:rPr>
        <w:t xml:space="preserve">Příloha B2 </w:t>
      </w:r>
      <w:r w:rsidRPr="002F60BF">
        <w:rPr>
          <w:lang w:val="cs-CZ"/>
        </w:rPr>
        <w:tab/>
        <w:t>Popis stávajícího stavu</w:t>
      </w:r>
    </w:p>
    <w:p w14:paraId="6DC3C91D" w14:textId="77777777" w:rsidR="002F60BF" w:rsidRDefault="002F60BF" w:rsidP="004334CC">
      <w:pPr>
        <w:widowControl w:val="0"/>
        <w:ind w:left="2410" w:hanging="1134"/>
        <w:rPr>
          <w:rFonts w:cs="Arial"/>
          <w:szCs w:val="20"/>
          <w:lang w:val="cs-CZ"/>
        </w:rPr>
      </w:pPr>
      <w:r>
        <w:rPr>
          <w:rFonts w:cs="Arial"/>
          <w:szCs w:val="20"/>
          <w:lang w:val="cs-CZ"/>
        </w:rPr>
        <w:t>Část B2A</w:t>
      </w:r>
      <w:r>
        <w:rPr>
          <w:rFonts w:cs="Arial"/>
          <w:szCs w:val="20"/>
          <w:lang w:val="cs-CZ"/>
        </w:rPr>
        <w:tab/>
        <w:t>Popis stávajícího stavu</w:t>
      </w:r>
    </w:p>
    <w:p w14:paraId="0B075161" w14:textId="77777777" w:rsidR="002F60BF" w:rsidRDefault="002F60BF" w:rsidP="004334CC">
      <w:pPr>
        <w:widowControl w:val="0"/>
        <w:ind w:left="2410"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32C9A2D2" w14:textId="77777777" w:rsidR="002F60BF" w:rsidRDefault="002F60BF" w:rsidP="004334CC">
      <w:pPr>
        <w:widowControl w:val="0"/>
        <w:ind w:left="2410" w:hanging="1134"/>
        <w:rPr>
          <w:rFonts w:cs="Arial"/>
          <w:szCs w:val="20"/>
          <w:lang w:val="cs-CZ"/>
        </w:rPr>
      </w:pPr>
      <w:r>
        <w:rPr>
          <w:rFonts w:cs="Arial"/>
          <w:szCs w:val="20"/>
          <w:lang w:val="cs-CZ"/>
        </w:rPr>
        <w:t>Část B2C</w:t>
      </w:r>
      <w:r>
        <w:rPr>
          <w:rFonts w:cs="Arial"/>
          <w:szCs w:val="20"/>
          <w:lang w:val="cs-CZ"/>
        </w:rPr>
        <w:tab/>
        <w:t>Další podklady</w:t>
      </w:r>
    </w:p>
    <w:p w14:paraId="7C782F0C" w14:textId="77777777" w:rsidR="002F60BF" w:rsidRDefault="002F60BF" w:rsidP="004334CC">
      <w:pPr>
        <w:ind w:left="1276"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29B1DA9E" w14:textId="77777777" w:rsidR="002F60BF" w:rsidRDefault="002F60BF" w:rsidP="004334CC">
      <w:pPr>
        <w:widowControl w:val="0"/>
        <w:ind w:left="2410"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271CB199" w14:textId="77777777" w:rsidR="002F60BF" w:rsidRDefault="002F60BF" w:rsidP="004334CC">
      <w:pPr>
        <w:widowControl w:val="0"/>
        <w:ind w:left="2410" w:hanging="1134"/>
        <w:rPr>
          <w:rFonts w:cs="Arial"/>
          <w:szCs w:val="20"/>
          <w:lang w:val="cs-CZ"/>
        </w:rPr>
      </w:pPr>
      <w:r>
        <w:rPr>
          <w:rFonts w:cs="Arial"/>
          <w:szCs w:val="20"/>
          <w:lang w:val="cs-CZ"/>
        </w:rPr>
        <w:t>Část B3B</w:t>
      </w:r>
      <w:r>
        <w:rPr>
          <w:rFonts w:cs="Arial"/>
          <w:szCs w:val="20"/>
          <w:lang w:val="cs-CZ"/>
        </w:rPr>
        <w:tab/>
        <w:t>Osvětlení – specifikace a provozní hodiny</w:t>
      </w:r>
    </w:p>
    <w:p w14:paraId="12D5F807" w14:textId="77777777" w:rsidR="002F60BF" w:rsidRDefault="002F60BF" w:rsidP="004334CC">
      <w:pPr>
        <w:widowControl w:val="0"/>
        <w:ind w:left="2410" w:hanging="1134"/>
        <w:rPr>
          <w:rFonts w:cs="Arial"/>
          <w:szCs w:val="20"/>
          <w:lang w:val="cs-CZ"/>
        </w:rPr>
      </w:pPr>
      <w:r>
        <w:rPr>
          <w:rFonts w:cs="Arial"/>
          <w:szCs w:val="20"/>
          <w:lang w:val="cs-CZ"/>
        </w:rPr>
        <w:t>Část B3C</w:t>
      </w:r>
      <w:r>
        <w:rPr>
          <w:rFonts w:cs="Arial"/>
          <w:szCs w:val="20"/>
          <w:lang w:val="cs-CZ"/>
        </w:rPr>
        <w:tab/>
        <w:t>Ornitologické posudky</w:t>
      </w:r>
    </w:p>
    <w:p w14:paraId="3598D5EC" w14:textId="77777777" w:rsidR="002F60BF" w:rsidRDefault="002F60BF" w:rsidP="004334CC">
      <w:pPr>
        <w:widowControl w:val="0"/>
        <w:ind w:left="2410" w:hanging="1134"/>
        <w:rPr>
          <w:rFonts w:cs="Arial"/>
          <w:szCs w:val="20"/>
          <w:lang w:val="cs-CZ"/>
        </w:rPr>
      </w:pPr>
      <w:r>
        <w:rPr>
          <w:rFonts w:cs="Arial"/>
          <w:szCs w:val="20"/>
          <w:lang w:val="cs-CZ"/>
        </w:rPr>
        <w:t>Část B3D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03418F5" w14:textId="56841973" w:rsidR="003F66D1" w:rsidRPr="00521BB4" w:rsidRDefault="003F66D1" w:rsidP="00084510">
      <w:pPr>
        <w:ind w:left="1276" w:hanging="1276"/>
        <w:rPr>
          <w:rFonts w:cs="Arial"/>
          <w:szCs w:val="20"/>
          <w:lang w:val="cs-CZ"/>
        </w:rPr>
      </w:pPr>
      <w:r w:rsidRPr="00521BB4">
        <w:rPr>
          <w:rFonts w:cs="Arial"/>
          <w:szCs w:val="20"/>
          <w:lang w:val="cs-CZ"/>
        </w:rPr>
        <w:t xml:space="preserve">Příloha D1A </w:t>
      </w:r>
      <w:r w:rsidR="00C25E34" w:rsidRPr="00521BB4">
        <w:rPr>
          <w:rFonts w:cs="Arial"/>
          <w:szCs w:val="20"/>
          <w:lang w:val="cs-CZ"/>
        </w:rPr>
        <w:tab/>
      </w:r>
      <w:r w:rsidRPr="00521BB4">
        <w:rPr>
          <w:rFonts w:cs="Arial"/>
          <w:szCs w:val="20"/>
          <w:lang w:val="cs-CZ"/>
        </w:rPr>
        <w:t>Smlouva o energetických službách se zaručeným výsledkem</w:t>
      </w:r>
    </w:p>
    <w:p w14:paraId="29AE331E" w14:textId="24D13110" w:rsidR="003F66D1" w:rsidRPr="00521BB4" w:rsidRDefault="003F66D1" w:rsidP="00084510">
      <w:pPr>
        <w:ind w:left="1276" w:hanging="1276"/>
        <w:rPr>
          <w:rFonts w:cs="Arial"/>
          <w:szCs w:val="20"/>
          <w:lang w:val="cs-CZ"/>
        </w:rPr>
      </w:pPr>
      <w:r w:rsidRPr="00521BB4">
        <w:rPr>
          <w:rFonts w:cs="Arial"/>
          <w:szCs w:val="20"/>
          <w:lang w:val="cs-CZ"/>
        </w:rPr>
        <w:t xml:space="preserve">Příloha D1B </w:t>
      </w:r>
      <w:r w:rsidR="00C25E34" w:rsidRPr="00521BB4">
        <w:rPr>
          <w:rFonts w:cs="Arial"/>
          <w:szCs w:val="20"/>
          <w:lang w:val="cs-CZ"/>
        </w:rPr>
        <w:tab/>
      </w:r>
      <w:r w:rsidRPr="00521BB4">
        <w:rPr>
          <w:rFonts w:cs="Arial"/>
          <w:szCs w:val="20"/>
          <w:lang w:val="cs-CZ"/>
        </w:rPr>
        <w:t>Přílohy smlouvy o energetických službách se zaručeným výsledkem</w:t>
      </w:r>
    </w:p>
    <w:p w14:paraId="7E8AF2BE" w14:textId="27F4E659" w:rsidR="004E40CA" w:rsidRPr="00521BB4" w:rsidRDefault="004E40CA" w:rsidP="00084510">
      <w:pPr>
        <w:ind w:left="1276" w:hanging="1276"/>
        <w:rPr>
          <w:rFonts w:cs="Arial"/>
          <w:szCs w:val="20"/>
          <w:lang w:val="cs-CZ"/>
        </w:rPr>
      </w:pPr>
      <w:r w:rsidRPr="00521BB4">
        <w:rPr>
          <w:rFonts w:cs="Arial"/>
          <w:szCs w:val="20"/>
          <w:lang w:val="cs-CZ"/>
        </w:rPr>
        <w:t xml:space="preserve">Příloha E1 </w:t>
      </w:r>
      <w:r w:rsidR="00C25E34" w:rsidRPr="00521BB4">
        <w:rPr>
          <w:rFonts w:cs="Arial"/>
          <w:szCs w:val="20"/>
          <w:lang w:val="cs-CZ"/>
        </w:rPr>
        <w:tab/>
      </w:r>
      <w:r w:rsidRPr="00521BB4">
        <w:rPr>
          <w:rFonts w:cs="Arial"/>
          <w:szCs w:val="20"/>
          <w:lang w:val="cs-CZ"/>
        </w:rPr>
        <w:t>Krycí list nabídky (vzor)</w:t>
      </w:r>
    </w:p>
    <w:p w14:paraId="7935AD4F" w14:textId="02756B56" w:rsidR="00DE550D" w:rsidRPr="00521BB4" w:rsidRDefault="00DE550D" w:rsidP="00084510">
      <w:pPr>
        <w:ind w:left="1276" w:hanging="1276"/>
        <w:rPr>
          <w:lang w:val="cs-CZ"/>
        </w:rPr>
      </w:pPr>
      <w:r w:rsidRPr="00521BB4">
        <w:rPr>
          <w:lang w:val="cs-CZ"/>
        </w:rPr>
        <w:t xml:space="preserve">Příloha E2 </w:t>
      </w:r>
      <w:r w:rsidRPr="00521BB4">
        <w:rPr>
          <w:lang w:val="cs-CZ"/>
        </w:rPr>
        <w:tab/>
        <w:t>Tabulky technických a ekonomických údajů nabídky</w:t>
      </w:r>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276"/>
    <w:p w14:paraId="79B3515A" w14:textId="187042C0" w:rsidR="005020EE" w:rsidRDefault="005020EE">
      <w:pPr>
        <w:rPr>
          <w:lang w:val="cs-CZ"/>
        </w:rPr>
      </w:pPr>
    </w:p>
    <w:p w14:paraId="25BD8B81" w14:textId="70079EE3" w:rsidR="00482747" w:rsidRDefault="00482747">
      <w:pPr>
        <w:rPr>
          <w:lang w:val="cs-CZ"/>
        </w:rPr>
      </w:pPr>
    </w:p>
    <w:p w14:paraId="6F676AF7" w14:textId="6DEEC2C9" w:rsidR="00482747" w:rsidRDefault="00482747">
      <w:pPr>
        <w:rPr>
          <w:lang w:val="cs-CZ"/>
        </w:rPr>
      </w:pPr>
    </w:p>
    <w:p w14:paraId="7BB37CAC" w14:textId="6F003235" w:rsidR="00482747" w:rsidRDefault="00482747">
      <w:pPr>
        <w:rPr>
          <w:lang w:val="cs-CZ"/>
        </w:rPr>
      </w:pPr>
    </w:p>
    <w:p w14:paraId="75931802" w14:textId="7CE1A9B9" w:rsidR="00482747" w:rsidRDefault="00482747">
      <w:pPr>
        <w:rPr>
          <w:lang w:val="cs-CZ"/>
        </w:rPr>
      </w:pPr>
    </w:p>
    <w:p w14:paraId="78392719" w14:textId="5B87D555" w:rsidR="00482747" w:rsidRDefault="00482747" w:rsidP="004334CC">
      <w:pPr>
        <w:spacing w:after="0"/>
        <w:rPr>
          <w:lang w:val="cs-CZ"/>
        </w:rPr>
      </w:pPr>
    </w:p>
    <w:p w14:paraId="05101492" w14:textId="5ABE29E7" w:rsidR="00482747" w:rsidRDefault="00482747" w:rsidP="004334CC">
      <w:pPr>
        <w:spacing w:after="0"/>
        <w:rPr>
          <w:lang w:val="cs-CZ"/>
        </w:rPr>
      </w:pPr>
      <w:r>
        <w:rPr>
          <w:lang w:val="cs-CZ"/>
        </w:rPr>
        <w:t>____________________________</w:t>
      </w:r>
    </w:p>
    <w:p w14:paraId="4C5A666C" w14:textId="05B66C14" w:rsidR="00482747" w:rsidRDefault="00482747" w:rsidP="004334CC">
      <w:pPr>
        <w:spacing w:after="0"/>
        <w:rPr>
          <w:lang w:val="cs-CZ"/>
        </w:rPr>
      </w:pPr>
      <w:r w:rsidRPr="004334CC">
        <w:rPr>
          <w:b/>
          <w:bCs/>
          <w:lang w:val="cs-CZ"/>
        </w:rPr>
        <w:t>Libor Lesák</w:t>
      </w:r>
      <w:r>
        <w:rPr>
          <w:lang w:val="cs-CZ"/>
        </w:rPr>
        <w:t>,</w:t>
      </w:r>
    </w:p>
    <w:p w14:paraId="425CE7C6" w14:textId="53A24AE3" w:rsidR="00482747" w:rsidRDefault="00482747" w:rsidP="004334CC">
      <w:pPr>
        <w:spacing w:after="0"/>
        <w:rPr>
          <w:lang w:val="cs-CZ"/>
        </w:rPr>
      </w:pPr>
      <w:r>
        <w:rPr>
          <w:lang w:val="cs-CZ"/>
        </w:rPr>
        <w:t xml:space="preserve">Radní pro oblast investic majetku </w:t>
      </w:r>
    </w:p>
    <w:p w14:paraId="141FC03B" w14:textId="09967332" w:rsidR="00482747" w:rsidRPr="00521BB4" w:rsidRDefault="00482747" w:rsidP="004334CC">
      <w:pPr>
        <w:spacing w:after="0"/>
        <w:rPr>
          <w:lang w:val="cs-CZ"/>
        </w:rPr>
      </w:pPr>
      <w:r>
        <w:rPr>
          <w:lang w:val="cs-CZ"/>
        </w:rPr>
        <w:t>a veřejných zakázek</w:t>
      </w:r>
    </w:p>
    <w:sectPr w:rsidR="00482747" w:rsidRPr="00521BB4" w:rsidSect="003F0C2B">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9C4E0" w14:textId="77777777" w:rsidR="00E54581" w:rsidRDefault="00E54581" w:rsidP="003F0C2B">
      <w:pPr>
        <w:spacing w:after="0" w:line="240" w:lineRule="auto"/>
      </w:pPr>
      <w:r>
        <w:separator/>
      </w:r>
    </w:p>
  </w:endnote>
  <w:endnote w:type="continuationSeparator" w:id="0">
    <w:p w14:paraId="51EB16FE" w14:textId="77777777" w:rsidR="00E54581" w:rsidRDefault="00E54581"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panose1 w:val="02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A821837" w:rsidR="00837A54" w:rsidRDefault="00F81E48" w:rsidP="003F0C2B">
    <w:pPr>
      <w:pStyle w:val="Pta"/>
      <w:ind w:right="360"/>
    </w:pPr>
    <w:r w:rsidRPr="00A466DA">
      <w:rPr>
        <w:noProof/>
        <w:lang w:val="cs-CZ" w:eastAsia="cs-CZ"/>
      </w:rPr>
      <w:drawing>
        <wp:anchor distT="0" distB="0" distL="114300" distR="114300" simplePos="0" relativeHeight="251672576" behindDoc="1" locked="0" layoutInCell="1" allowOverlap="1" wp14:anchorId="0BBB8AE8" wp14:editId="3ECE5F1A">
          <wp:simplePos x="0" y="0"/>
          <wp:positionH relativeFrom="page">
            <wp:posOffset>127200</wp:posOffset>
          </wp:positionH>
          <wp:positionV relativeFrom="paragraph">
            <wp:posOffset>60186</wp:posOffset>
          </wp:positionV>
          <wp:extent cx="1017917" cy="537609"/>
          <wp:effectExtent l="0" t="0" r="0" b="0"/>
          <wp:wrapNone/>
          <wp:docPr id="232567326" name="Obrázok 23256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a:ext>
                  </a:extLst>
                </pic:spPr>
              </pic:pic>
            </a:graphicData>
          </a:graphic>
          <wp14:sizeRelH relativeFrom="page">
            <wp14:pctWidth>0</wp14:pctWidth>
          </wp14:sizeRelH>
          <wp14:sizeRelV relativeFrom="page">
            <wp14:pctHeight>0</wp14:pctHeight>
          </wp14:sizeRelV>
        </wp:anchor>
      </w:drawing>
    </w:r>
    <w:r w:rsidR="00837A54">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1"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1"/>
                        </w:p>
                        <w:p w14:paraId="2B57409D" w14:textId="4CEBFD77" w:rsidR="00837A54" w:rsidRPr="00F81E48" w:rsidRDefault="00837A54"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 xml:space="preserve">EPC II – energetické úspory Středočeského kraje – soubor objektů č. </w:t>
                          </w:r>
                          <w:r w:rsidR="00AF345D">
                            <w:rPr>
                              <w:sz w:val="16"/>
                              <w:szCs w:val="16"/>
                              <w:lang w:val="cs-CZ"/>
                            </w:rPr>
                            <w:t>2</w:t>
                          </w:r>
                          <w:r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2"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2"/>
                  </w:p>
                  <w:p w14:paraId="2B57409D" w14:textId="4CEBFD77" w:rsidR="00837A54" w:rsidRPr="00F81E48" w:rsidRDefault="00837A54"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 xml:space="preserve">EPC II – energetické úspory Středočeského kraje – soubor objektů č. </w:t>
                    </w:r>
                    <w:r w:rsidR="00AF345D">
                      <w:rPr>
                        <w:sz w:val="16"/>
                        <w:szCs w:val="16"/>
                        <w:lang w:val="cs-CZ"/>
                      </w:rPr>
                      <w:t>2</w:t>
                    </w:r>
                    <w:r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p>
  <w:p w14:paraId="223200FE" w14:textId="0ABFC8AC"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2D5F677C" w14:textId="273C52BD" w:rsidR="00CB5F6C" w:rsidRPr="00F81E48" w:rsidRDefault="00CB5F6C"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EPC II – energetické úspory Středočeského kraje – soubor</w:t>
                          </w:r>
                          <w:r w:rsidR="00F81E48">
                            <w:rPr>
                              <w:sz w:val="16"/>
                              <w:szCs w:val="16"/>
                              <w:lang w:val="cs-CZ"/>
                            </w:rPr>
                            <w:t xml:space="preserve"> </w:t>
                          </w:r>
                          <w:r w:rsidR="00090E37" w:rsidRPr="00090E37">
                            <w:rPr>
                              <w:sz w:val="16"/>
                              <w:szCs w:val="16"/>
                              <w:lang w:val="cs-CZ"/>
                            </w:rPr>
                            <w:t xml:space="preserve">objektů č. </w:t>
                          </w:r>
                          <w:r w:rsidR="00AF345D">
                            <w:rPr>
                              <w:sz w:val="16"/>
                              <w:szCs w:val="16"/>
                              <w:lang w:val="cs-CZ"/>
                            </w:rPr>
                            <w:t>2</w:t>
                          </w:r>
                          <w:r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2D5F677C" w14:textId="273C52BD" w:rsidR="00CB5F6C" w:rsidRPr="00F81E48" w:rsidRDefault="00CB5F6C" w:rsidP="00F81E48">
                    <w:pPr>
                      <w:spacing w:after="0"/>
                      <w:jc w:val="center"/>
                      <w:rPr>
                        <w:sz w:val="16"/>
                        <w:szCs w:val="16"/>
                        <w:lang w:val="cs-CZ"/>
                      </w:rPr>
                    </w:pPr>
                    <w:r w:rsidRPr="0038706A">
                      <w:rPr>
                        <w:sz w:val="16"/>
                        <w:szCs w:val="16"/>
                        <w:lang w:val="cs-CZ"/>
                      </w:rPr>
                      <w:t>Jednací řízení s uveřejněním k nadlimitní veřejné zakázce na služby: „</w:t>
                    </w:r>
                    <w:r w:rsidR="00090E37" w:rsidRPr="00090E37">
                      <w:rPr>
                        <w:sz w:val="16"/>
                        <w:szCs w:val="16"/>
                        <w:lang w:val="cs-CZ"/>
                      </w:rPr>
                      <w:t xml:space="preserve">Realizace </w:t>
                    </w:r>
                    <w:r w:rsidR="0015569C">
                      <w:rPr>
                        <w:sz w:val="16"/>
                        <w:szCs w:val="16"/>
                        <w:lang w:val="cs-CZ"/>
                      </w:rPr>
                      <w:t>projektu</w:t>
                    </w:r>
                    <w:r w:rsidR="0015569C" w:rsidRPr="00090E37">
                      <w:rPr>
                        <w:sz w:val="16"/>
                        <w:szCs w:val="16"/>
                        <w:lang w:val="cs-CZ"/>
                      </w:rPr>
                      <w:t xml:space="preserve"> </w:t>
                    </w:r>
                    <w:r w:rsidR="00090E37" w:rsidRPr="00090E37">
                      <w:rPr>
                        <w:sz w:val="16"/>
                        <w:szCs w:val="16"/>
                        <w:lang w:val="cs-CZ"/>
                      </w:rPr>
                      <w:t>EPC II – energetické úspory Středočeského kraje – soubor</w:t>
                    </w:r>
                    <w:r w:rsidR="00F81E48">
                      <w:rPr>
                        <w:sz w:val="16"/>
                        <w:szCs w:val="16"/>
                        <w:lang w:val="cs-CZ"/>
                      </w:rPr>
                      <w:t xml:space="preserve"> </w:t>
                    </w:r>
                    <w:r w:rsidR="00090E37" w:rsidRPr="00090E37">
                      <w:rPr>
                        <w:sz w:val="16"/>
                        <w:szCs w:val="16"/>
                        <w:lang w:val="cs-CZ"/>
                      </w:rPr>
                      <w:t xml:space="preserve">objektů č. </w:t>
                    </w:r>
                    <w:r w:rsidR="00AF345D">
                      <w:rPr>
                        <w:sz w:val="16"/>
                        <w:szCs w:val="16"/>
                        <w:lang w:val="cs-CZ"/>
                      </w:rPr>
                      <w:t>2</w:t>
                    </w:r>
                    <w:r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2041438561" name="Picture 2041438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63C64" w14:textId="77777777" w:rsidR="00E54581" w:rsidRDefault="00E54581" w:rsidP="003F0C2B">
      <w:pPr>
        <w:spacing w:after="0" w:line="240" w:lineRule="auto"/>
      </w:pPr>
      <w:r>
        <w:separator/>
      </w:r>
    </w:p>
  </w:footnote>
  <w:footnote w:type="continuationSeparator" w:id="0">
    <w:p w14:paraId="78A7D7CD" w14:textId="77777777" w:rsidR="00E54581" w:rsidRDefault="00E54581"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C5BC7" w14:textId="7332672D" w:rsidR="004334CC" w:rsidRDefault="004F762E">
    <w:pPr>
      <w:pStyle w:val="Hlavika"/>
    </w:pPr>
    <w:r>
      <w:rPr>
        <w:noProof/>
      </w:rPr>
      <w:drawing>
        <wp:inline distT="0" distB="0" distL="0" distR="0" wp14:anchorId="62272BC0" wp14:editId="1B09E7E4">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2BFEF498"/>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501894968">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5C0A"/>
    <w:rsid w:val="000268C6"/>
    <w:rsid w:val="0002739B"/>
    <w:rsid w:val="0003025D"/>
    <w:rsid w:val="00030C25"/>
    <w:rsid w:val="00031207"/>
    <w:rsid w:val="00031E67"/>
    <w:rsid w:val="00033E88"/>
    <w:rsid w:val="00034358"/>
    <w:rsid w:val="00040BF5"/>
    <w:rsid w:val="00041255"/>
    <w:rsid w:val="000442C0"/>
    <w:rsid w:val="00047E32"/>
    <w:rsid w:val="00054215"/>
    <w:rsid w:val="00054218"/>
    <w:rsid w:val="00057C7E"/>
    <w:rsid w:val="000647AB"/>
    <w:rsid w:val="0007069D"/>
    <w:rsid w:val="00070D7F"/>
    <w:rsid w:val="0007199E"/>
    <w:rsid w:val="00072F63"/>
    <w:rsid w:val="00073329"/>
    <w:rsid w:val="00073335"/>
    <w:rsid w:val="000737F9"/>
    <w:rsid w:val="00075E62"/>
    <w:rsid w:val="000777F2"/>
    <w:rsid w:val="00084510"/>
    <w:rsid w:val="00086A46"/>
    <w:rsid w:val="00090E37"/>
    <w:rsid w:val="00093407"/>
    <w:rsid w:val="000A1484"/>
    <w:rsid w:val="000A2183"/>
    <w:rsid w:val="000A32BA"/>
    <w:rsid w:val="000B1B90"/>
    <w:rsid w:val="000B36E5"/>
    <w:rsid w:val="000C0373"/>
    <w:rsid w:val="000C2264"/>
    <w:rsid w:val="000C381C"/>
    <w:rsid w:val="000C7618"/>
    <w:rsid w:val="000E58B1"/>
    <w:rsid w:val="000E731C"/>
    <w:rsid w:val="000E7C0F"/>
    <w:rsid w:val="000F2116"/>
    <w:rsid w:val="000F277E"/>
    <w:rsid w:val="000F34EB"/>
    <w:rsid w:val="000F5B02"/>
    <w:rsid w:val="000F723F"/>
    <w:rsid w:val="001006BC"/>
    <w:rsid w:val="00101D4B"/>
    <w:rsid w:val="0010294C"/>
    <w:rsid w:val="00103A7A"/>
    <w:rsid w:val="00105EB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2DAD"/>
    <w:rsid w:val="001545D6"/>
    <w:rsid w:val="00155194"/>
    <w:rsid w:val="00155561"/>
    <w:rsid w:val="0015569C"/>
    <w:rsid w:val="00156729"/>
    <w:rsid w:val="00164A08"/>
    <w:rsid w:val="00164E8D"/>
    <w:rsid w:val="00173EBC"/>
    <w:rsid w:val="00174C31"/>
    <w:rsid w:val="00176F27"/>
    <w:rsid w:val="0018151E"/>
    <w:rsid w:val="00183FF9"/>
    <w:rsid w:val="001845F4"/>
    <w:rsid w:val="00184FD2"/>
    <w:rsid w:val="00185F5A"/>
    <w:rsid w:val="00190CDE"/>
    <w:rsid w:val="00191A48"/>
    <w:rsid w:val="00191D81"/>
    <w:rsid w:val="00197DB9"/>
    <w:rsid w:val="001A3402"/>
    <w:rsid w:val="001A4A17"/>
    <w:rsid w:val="001A7FB2"/>
    <w:rsid w:val="001B1304"/>
    <w:rsid w:val="001B1D8D"/>
    <w:rsid w:val="001B6D99"/>
    <w:rsid w:val="001B75A6"/>
    <w:rsid w:val="001B76A2"/>
    <w:rsid w:val="001C05D4"/>
    <w:rsid w:val="001C23EA"/>
    <w:rsid w:val="001C3270"/>
    <w:rsid w:val="001C7A35"/>
    <w:rsid w:val="001D1FC9"/>
    <w:rsid w:val="001D2622"/>
    <w:rsid w:val="001D7EC5"/>
    <w:rsid w:val="001E1FC0"/>
    <w:rsid w:val="001F736B"/>
    <w:rsid w:val="001F7673"/>
    <w:rsid w:val="00202365"/>
    <w:rsid w:val="00202EAF"/>
    <w:rsid w:val="00204127"/>
    <w:rsid w:val="002041B8"/>
    <w:rsid w:val="00204E4A"/>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40C5E"/>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60BF"/>
    <w:rsid w:val="002F7501"/>
    <w:rsid w:val="00301A5E"/>
    <w:rsid w:val="003030E7"/>
    <w:rsid w:val="003057D4"/>
    <w:rsid w:val="00307151"/>
    <w:rsid w:val="003150C5"/>
    <w:rsid w:val="0031657A"/>
    <w:rsid w:val="0032240C"/>
    <w:rsid w:val="00324309"/>
    <w:rsid w:val="00324C94"/>
    <w:rsid w:val="003304E3"/>
    <w:rsid w:val="0033057E"/>
    <w:rsid w:val="00332712"/>
    <w:rsid w:val="003327DF"/>
    <w:rsid w:val="00333796"/>
    <w:rsid w:val="003405DB"/>
    <w:rsid w:val="0034205C"/>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47B9"/>
    <w:rsid w:val="0038706A"/>
    <w:rsid w:val="0039140F"/>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34F6"/>
    <w:rsid w:val="003F66D1"/>
    <w:rsid w:val="003F6B63"/>
    <w:rsid w:val="00401C1B"/>
    <w:rsid w:val="00401C98"/>
    <w:rsid w:val="00402422"/>
    <w:rsid w:val="00405FE3"/>
    <w:rsid w:val="004115A7"/>
    <w:rsid w:val="004138AF"/>
    <w:rsid w:val="0042021D"/>
    <w:rsid w:val="00421FAC"/>
    <w:rsid w:val="00423C4D"/>
    <w:rsid w:val="00427CFC"/>
    <w:rsid w:val="004334CC"/>
    <w:rsid w:val="004335A1"/>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5002"/>
    <w:rsid w:val="004750D4"/>
    <w:rsid w:val="00481256"/>
    <w:rsid w:val="00481B8B"/>
    <w:rsid w:val="00482747"/>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4F762E"/>
    <w:rsid w:val="005020EE"/>
    <w:rsid w:val="00504522"/>
    <w:rsid w:val="00506AC3"/>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5429"/>
    <w:rsid w:val="00575CAE"/>
    <w:rsid w:val="00576A16"/>
    <w:rsid w:val="005802FB"/>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F35"/>
    <w:rsid w:val="005C4138"/>
    <w:rsid w:val="005C61CD"/>
    <w:rsid w:val="005C744C"/>
    <w:rsid w:val="005C76C3"/>
    <w:rsid w:val="005D1510"/>
    <w:rsid w:val="005D4F59"/>
    <w:rsid w:val="005D52E9"/>
    <w:rsid w:val="005D6819"/>
    <w:rsid w:val="005D68F9"/>
    <w:rsid w:val="005E345F"/>
    <w:rsid w:val="005E689D"/>
    <w:rsid w:val="005E6968"/>
    <w:rsid w:val="005F0BE8"/>
    <w:rsid w:val="005F2E7E"/>
    <w:rsid w:val="005F3904"/>
    <w:rsid w:val="005F4AEE"/>
    <w:rsid w:val="005F4E5E"/>
    <w:rsid w:val="00602BC6"/>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97A69"/>
    <w:rsid w:val="006A2691"/>
    <w:rsid w:val="006B0154"/>
    <w:rsid w:val="006B021B"/>
    <w:rsid w:val="006B2B70"/>
    <w:rsid w:val="006B3F3E"/>
    <w:rsid w:val="006B5F55"/>
    <w:rsid w:val="006B5FF7"/>
    <w:rsid w:val="006B6192"/>
    <w:rsid w:val="006B6CE8"/>
    <w:rsid w:val="006C1472"/>
    <w:rsid w:val="006C156B"/>
    <w:rsid w:val="006C1FB0"/>
    <w:rsid w:val="006C382A"/>
    <w:rsid w:val="006C3F32"/>
    <w:rsid w:val="006C4368"/>
    <w:rsid w:val="006C5942"/>
    <w:rsid w:val="006C678C"/>
    <w:rsid w:val="006C7B29"/>
    <w:rsid w:val="006D063C"/>
    <w:rsid w:val="006D441E"/>
    <w:rsid w:val="006D4F45"/>
    <w:rsid w:val="006D620F"/>
    <w:rsid w:val="006E069A"/>
    <w:rsid w:val="006E2EE2"/>
    <w:rsid w:val="006E6482"/>
    <w:rsid w:val="006E7FB4"/>
    <w:rsid w:val="006F1697"/>
    <w:rsid w:val="006F1D9A"/>
    <w:rsid w:val="006F1DEA"/>
    <w:rsid w:val="006F32DC"/>
    <w:rsid w:val="006F4586"/>
    <w:rsid w:val="006F5887"/>
    <w:rsid w:val="006F6FBD"/>
    <w:rsid w:val="007054C9"/>
    <w:rsid w:val="007064F4"/>
    <w:rsid w:val="0070714D"/>
    <w:rsid w:val="00710074"/>
    <w:rsid w:val="007125D1"/>
    <w:rsid w:val="00715133"/>
    <w:rsid w:val="00717E69"/>
    <w:rsid w:val="007234C5"/>
    <w:rsid w:val="0072407B"/>
    <w:rsid w:val="00727D8A"/>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6944"/>
    <w:rsid w:val="00886E16"/>
    <w:rsid w:val="008942C1"/>
    <w:rsid w:val="008A0A12"/>
    <w:rsid w:val="008A1BE9"/>
    <w:rsid w:val="008A23C2"/>
    <w:rsid w:val="008A2D0B"/>
    <w:rsid w:val="008B1826"/>
    <w:rsid w:val="008B26BC"/>
    <w:rsid w:val="008B465F"/>
    <w:rsid w:val="008C0B39"/>
    <w:rsid w:val="008C2FCC"/>
    <w:rsid w:val="008C3CB3"/>
    <w:rsid w:val="008C5002"/>
    <w:rsid w:val="008C51D6"/>
    <w:rsid w:val="008D3597"/>
    <w:rsid w:val="008D5176"/>
    <w:rsid w:val="008E0B71"/>
    <w:rsid w:val="008E1AEE"/>
    <w:rsid w:val="008E210D"/>
    <w:rsid w:val="008E27A3"/>
    <w:rsid w:val="008E48C0"/>
    <w:rsid w:val="008E75C9"/>
    <w:rsid w:val="008E7B1E"/>
    <w:rsid w:val="008E7EE9"/>
    <w:rsid w:val="008F34F4"/>
    <w:rsid w:val="008F51EB"/>
    <w:rsid w:val="009008D9"/>
    <w:rsid w:val="00900D3E"/>
    <w:rsid w:val="00901B03"/>
    <w:rsid w:val="00902988"/>
    <w:rsid w:val="00903C11"/>
    <w:rsid w:val="0091082E"/>
    <w:rsid w:val="009162FC"/>
    <w:rsid w:val="009174CE"/>
    <w:rsid w:val="009243EE"/>
    <w:rsid w:val="00925B67"/>
    <w:rsid w:val="0093007D"/>
    <w:rsid w:val="009313CF"/>
    <w:rsid w:val="00933A79"/>
    <w:rsid w:val="009353A6"/>
    <w:rsid w:val="00937186"/>
    <w:rsid w:val="00940C9D"/>
    <w:rsid w:val="00945256"/>
    <w:rsid w:val="00946E31"/>
    <w:rsid w:val="0095016F"/>
    <w:rsid w:val="00951636"/>
    <w:rsid w:val="00953AE7"/>
    <w:rsid w:val="009544A3"/>
    <w:rsid w:val="009551CE"/>
    <w:rsid w:val="009561E8"/>
    <w:rsid w:val="00956EBD"/>
    <w:rsid w:val="0096043C"/>
    <w:rsid w:val="00960E82"/>
    <w:rsid w:val="00964318"/>
    <w:rsid w:val="009643BC"/>
    <w:rsid w:val="00965879"/>
    <w:rsid w:val="009712E1"/>
    <w:rsid w:val="00971BE4"/>
    <w:rsid w:val="009725AA"/>
    <w:rsid w:val="00980042"/>
    <w:rsid w:val="009850FC"/>
    <w:rsid w:val="009853A4"/>
    <w:rsid w:val="00990271"/>
    <w:rsid w:val="00991ED8"/>
    <w:rsid w:val="00993E88"/>
    <w:rsid w:val="00996304"/>
    <w:rsid w:val="009A1324"/>
    <w:rsid w:val="009A1B59"/>
    <w:rsid w:val="009A2490"/>
    <w:rsid w:val="009A5276"/>
    <w:rsid w:val="009A5806"/>
    <w:rsid w:val="009C0F1F"/>
    <w:rsid w:val="009C4746"/>
    <w:rsid w:val="009C4821"/>
    <w:rsid w:val="009D194D"/>
    <w:rsid w:val="009E00AA"/>
    <w:rsid w:val="009E036C"/>
    <w:rsid w:val="009E284E"/>
    <w:rsid w:val="009E2926"/>
    <w:rsid w:val="009E412F"/>
    <w:rsid w:val="009E5436"/>
    <w:rsid w:val="009E6DD5"/>
    <w:rsid w:val="009E7017"/>
    <w:rsid w:val="009E7403"/>
    <w:rsid w:val="009F03DC"/>
    <w:rsid w:val="009F1FAF"/>
    <w:rsid w:val="009F233E"/>
    <w:rsid w:val="009F376D"/>
    <w:rsid w:val="009F3C93"/>
    <w:rsid w:val="009F50BB"/>
    <w:rsid w:val="009F6985"/>
    <w:rsid w:val="00A00F1B"/>
    <w:rsid w:val="00A0185E"/>
    <w:rsid w:val="00A019AA"/>
    <w:rsid w:val="00A02E42"/>
    <w:rsid w:val="00A04126"/>
    <w:rsid w:val="00A0416C"/>
    <w:rsid w:val="00A05DA2"/>
    <w:rsid w:val="00A06D18"/>
    <w:rsid w:val="00A07A18"/>
    <w:rsid w:val="00A127E0"/>
    <w:rsid w:val="00A12EE8"/>
    <w:rsid w:val="00A15868"/>
    <w:rsid w:val="00A15B08"/>
    <w:rsid w:val="00A17D75"/>
    <w:rsid w:val="00A21332"/>
    <w:rsid w:val="00A255EA"/>
    <w:rsid w:val="00A3005C"/>
    <w:rsid w:val="00A30C7F"/>
    <w:rsid w:val="00A32B08"/>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B07A7"/>
    <w:rsid w:val="00AB2017"/>
    <w:rsid w:val="00AB27B5"/>
    <w:rsid w:val="00AB68E0"/>
    <w:rsid w:val="00AC1E46"/>
    <w:rsid w:val="00AC67F6"/>
    <w:rsid w:val="00AD1668"/>
    <w:rsid w:val="00AD29C4"/>
    <w:rsid w:val="00AD415B"/>
    <w:rsid w:val="00AD4538"/>
    <w:rsid w:val="00AD689C"/>
    <w:rsid w:val="00AD753E"/>
    <w:rsid w:val="00AD7A01"/>
    <w:rsid w:val="00AF0A05"/>
    <w:rsid w:val="00AF345D"/>
    <w:rsid w:val="00AF596B"/>
    <w:rsid w:val="00B0191A"/>
    <w:rsid w:val="00B01CD7"/>
    <w:rsid w:val="00B0343D"/>
    <w:rsid w:val="00B0607B"/>
    <w:rsid w:val="00B06649"/>
    <w:rsid w:val="00B11401"/>
    <w:rsid w:val="00B11698"/>
    <w:rsid w:val="00B129CA"/>
    <w:rsid w:val="00B130BB"/>
    <w:rsid w:val="00B134E6"/>
    <w:rsid w:val="00B1739F"/>
    <w:rsid w:val="00B211C0"/>
    <w:rsid w:val="00B24C1E"/>
    <w:rsid w:val="00B27DCF"/>
    <w:rsid w:val="00B36F35"/>
    <w:rsid w:val="00B4009D"/>
    <w:rsid w:val="00B4098A"/>
    <w:rsid w:val="00B40E33"/>
    <w:rsid w:val="00B43C67"/>
    <w:rsid w:val="00B475D2"/>
    <w:rsid w:val="00B50618"/>
    <w:rsid w:val="00B527AE"/>
    <w:rsid w:val="00B54208"/>
    <w:rsid w:val="00B544EF"/>
    <w:rsid w:val="00B57722"/>
    <w:rsid w:val="00B6023E"/>
    <w:rsid w:val="00B6166C"/>
    <w:rsid w:val="00B63063"/>
    <w:rsid w:val="00B64DC0"/>
    <w:rsid w:val="00B65880"/>
    <w:rsid w:val="00B667DF"/>
    <w:rsid w:val="00B667E4"/>
    <w:rsid w:val="00B70939"/>
    <w:rsid w:val="00B739AF"/>
    <w:rsid w:val="00B77D42"/>
    <w:rsid w:val="00B80AA9"/>
    <w:rsid w:val="00B83927"/>
    <w:rsid w:val="00B85ACB"/>
    <w:rsid w:val="00B8711B"/>
    <w:rsid w:val="00B912FD"/>
    <w:rsid w:val="00B9250D"/>
    <w:rsid w:val="00B96034"/>
    <w:rsid w:val="00B97339"/>
    <w:rsid w:val="00BA086F"/>
    <w:rsid w:val="00BA6505"/>
    <w:rsid w:val="00BA7099"/>
    <w:rsid w:val="00BB0060"/>
    <w:rsid w:val="00BB19AC"/>
    <w:rsid w:val="00BB4E6A"/>
    <w:rsid w:val="00BB69CE"/>
    <w:rsid w:val="00BB6D3C"/>
    <w:rsid w:val="00BB72A8"/>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C01304"/>
    <w:rsid w:val="00C043D0"/>
    <w:rsid w:val="00C117A9"/>
    <w:rsid w:val="00C1298B"/>
    <w:rsid w:val="00C12E49"/>
    <w:rsid w:val="00C2077E"/>
    <w:rsid w:val="00C20B29"/>
    <w:rsid w:val="00C2299C"/>
    <w:rsid w:val="00C25E34"/>
    <w:rsid w:val="00C26B24"/>
    <w:rsid w:val="00C2707F"/>
    <w:rsid w:val="00C30A1E"/>
    <w:rsid w:val="00C34487"/>
    <w:rsid w:val="00C4384C"/>
    <w:rsid w:val="00C44BF3"/>
    <w:rsid w:val="00C45B72"/>
    <w:rsid w:val="00C501FD"/>
    <w:rsid w:val="00C5060F"/>
    <w:rsid w:val="00C558D2"/>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6D05"/>
    <w:rsid w:val="00CA7BF8"/>
    <w:rsid w:val="00CB0D92"/>
    <w:rsid w:val="00CB0EAF"/>
    <w:rsid w:val="00CB3EAF"/>
    <w:rsid w:val="00CB5F6C"/>
    <w:rsid w:val="00CB74B3"/>
    <w:rsid w:val="00CC10E4"/>
    <w:rsid w:val="00CC552E"/>
    <w:rsid w:val="00CD1844"/>
    <w:rsid w:val="00CD4159"/>
    <w:rsid w:val="00CE07F8"/>
    <w:rsid w:val="00CE08BF"/>
    <w:rsid w:val="00CE23FD"/>
    <w:rsid w:val="00CE7ED3"/>
    <w:rsid w:val="00CF3539"/>
    <w:rsid w:val="00CF4702"/>
    <w:rsid w:val="00CF48A4"/>
    <w:rsid w:val="00CF6173"/>
    <w:rsid w:val="00D00C6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783"/>
    <w:rsid w:val="00D3643F"/>
    <w:rsid w:val="00D43E55"/>
    <w:rsid w:val="00D45175"/>
    <w:rsid w:val="00D51072"/>
    <w:rsid w:val="00D5401D"/>
    <w:rsid w:val="00D54E75"/>
    <w:rsid w:val="00D62177"/>
    <w:rsid w:val="00D774F1"/>
    <w:rsid w:val="00D8151D"/>
    <w:rsid w:val="00D81753"/>
    <w:rsid w:val="00D81C56"/>
    <w:rsid w:val="00D84497"/>
    <w:rsid w:val="00D849EF"/>
    <w:rsid w:val="00D87787"/>
    <w:rsid w:val="00D967B2"/>
    <w:rsid w:val="00D97F55"/>
    <w:rsid w:val="00DA5367"/>
    <w:rsid w:val="00DA7726"/>
    <w:rsid w:val="00DB1CA4"/>
    <w:rsid w:val="00DB2D4C"/>
    <w:rsid w:val="00DC245E"/>
    <w:rsid w:val="00DC2E11"/>
    <w:rsid w:val="00DC3D92"/>
    <w:rsid w:val="00DC6116"/>
    <w:rsid w:val="00DC6895"/>
    <w:rsid w:val="00DD4146"/>
    <w:rsid w:val="00DD68BD"/>
    <w:rsid w:val="00DD7B10"/>
    <w:rsid w:val="00DE4BCE"/>
    <w:rsid w:val="00DE550D"/>
    <w:rsid w:val="00DF0BEB"/>
    <w:rsid w:val="00DF1F6B"/>
    <w:rsid w:val="00DF2F3E"/>
    <w:rsid w:val="00DF40BA"/>
    <w:rsid w:val="00DF66D0"/>
    <w:rsid w:val="00E00A9F"/>
    <w:rsid w:val="00E0237D"/>
    <w:rsid w:val="00E03AE3"/>
    <w:rsid w:val="00E05D26"/>
    <w:rsid w:val="00E10575"/>
    <w:rsid w:val="00E12D85"/>
    <w:rsid w:val="00E2422D"/>
    <w:rsid w:val="00E2445B"/>
    <w:rsid w:val="00E24B3F"/>
    <w:rsid w:val="00E304BF"/>
    <w:rsid w:val="00E33577"/>
    <w:rsid w:val="00E34CC6"/>
    <w:rsid w:val="00E35C86"/>
    <w:rsid w:val="00E36743"/>
    <w:rsid w:val="00E4354C"/>
    <w:rsid w:val="00E4654F"/>
    <w:rsid w:val="00E47BF3"/>
    <w:rsid w:val="00E50F43"/>
    <w:rsid w:val="00E510FE"/>
    <w:rsid w:val="00E515D3"/>
    <w:rsid w:val="00E54581"/>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B4F2E"/>
    <w:rsid w:val="00EB5042"/>
    <w:rsid w:val="00EB5283"/>
    <w:rsid w:val="00EC0327"/>
    <w:rsid w:val="00EC3F63"/>
    <w:rsid w:val="00EC4586"/>
    <w:rsid w:val="00EC4BBD"/>
    <w:rsid w:val="00EC7597"/>
    <w:rsid w:val="00ED1631"/>
    <w:rsid w:val="00ED296A"/>
    <w:rsid w:val="00ED29C9"/>
    <w:rsid w:val="00ED4974"/>
    <w:rsid w:val="00EE2925"/>
    <w:rsid w:val="00EE7CC3"/>
    <w:rsid w:val="00EF0921"/>
    <w:rsid w:val="00EF0A3E"/>
    <w:rsid w:val="00EF133A"/>
    <w:rsid w:val="00EF33F8"/>
    <w:rsid w:val="00F01DD1"/>
    <w:rsid w:val="00F05FFA"/>
    <w:rsid w:val="00F069B1"/>
    <w:rsid w:val="00F07CEE"/>
    <w:rsid w:val="00F1024B"/>
    <w:rsid w:val="00F11E8D"/>
    <w:rsid w:val="00F14DEF"/>
    <w:rsid w:val="00F17410"/>
    <w:rsid w:val="00F17516"/>
    <w:rsid w:val="00F1765A"/>
    <w:rsid w:val="00F2255F"/>
    <w:rsid w:val="00F22606"/>
    <w:rsid w:val="00F238C0"/>
    <w:rsid w:val="00F24020"/>
    <w:rsid w:val="00F24FAF"/>
    <w:rsid w:val="00F27D33"/>
    <w:rsid w:val="00F35B75"/>
    <w:rsid w:val="00F4174D"/>
    <w:rsid w:val="00F41F9B"/>
    <w:rsid w:val="00F428DE"/>
    <w:rsid w:val="00F4338C"/>
    <w:rsid w:val="00F43790"/>
    <w:rsid w:val="00F44C81"/>
    <w:rsid w:val="00F450AE"/>
    <w:rsid w:val="00F47365"/>
    <w:rsid w:val="00F47772"/>
    <w:rsid w:val="00F51A8A"/>
    <w:rsid w:val="00F572CE"/>
    <w:rsid w:val="00F57D08"/>
    <w:rsid w:val="00F603D1"/>
    <w:rsid w:val="00F649A9"/>
    <w:rsid w:val="00F64C4A"/>
    <w:rsid w:val="00F66862"/>
    <w:rsid w:val="00F70EB1"/>
    <w:rsid w:val="00F71CDB"/>
    <w:rsid w:val="00F72500"/>
    <w:rsid w:val="00F81E48"/>
    <w:rsid w:val="00F84235"/>
    <w:rsid w:val="00F849F0"/>
    <w:rsid w:val="00F87500"/>
    <w:rsid w:val="00F91C40"/>
    <w:rsid w:val="00F93D4A"/>
    <w:rsid w:val="00FA0140"/>
    <w:rsid w:val="00FA17CF"/>
    <w:rsid w:val="00FA28FA"/>
    <w:rsid w:val="00FA3168"/>
    <w:rsid w:val="00FA5CB4"/>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5DCA"/>
    <w:rsid w:val="00FE7888"/>
    <w:rsid w:val="00FE7A41"/>
    <w:rsid w:val="00FF3DD0"/>
    <w:rsid w:val="00FF3F31"/>
    <w:rsid w:val="00FF62A0"/>
    <w:rsid w:val="00FF6B25"/>
    <w:rsid w:val="00FF7664"/>
    <w:rsid w:val="203C6B79"/>
    <w:rsid w:val="6EFCF5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3847B9"/>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B6023E"/>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4334CC"/>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FA5CB4"/>
    <w:pPr>
      <w:widowControl w:val="0"/>
      <w:ind w:left="1134"/>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3847B9"/>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B6023E"/>
    <w:rPr>
      <w:rFonts w:ascii="Cambria" w:hAnsi="Cambria" w:cs="Arial"/>
      <w:sz w:val="20"/>
      <w:szCs w:val="20"/>
    </w:rPr>
  </w:style>
  <w:style w:type="character" w:customStyle="1" w:styleId="Nadpis5Char">
    <w:name w:val="Nadpis 5 Char"/>
    <w:basedOn w:val="Predvolenpsmoodseku"/>
    <w:link w:val="Nadpis5"/>
    <w:uiPriority w:val="9"/>
    <w:rsid w:val="004334CC"/>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FA5CB4"/>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5C76C3"/>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azky.kr-stredocesky.cz/vz0001258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10104</Words>
  <Characters>57593</Characters>
  <Application>Microsoft Office Word</Application>
  <DocSecurity>0</DocSecurity>
  <Lines>479</Lines>
  <Paragraphs>135</Paragraphs>
  <ScaleCrop>false</ScaleCrop>
  <Company/>
  <LinksUpToDate>false</LinksUpToDate>
  <CharactersWithSpaces>67562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Štrbová</cp:lastModifiedBy>
  <cp:revision>3</cp:revision>
  <cp:lastPrinted>2022-10-20T12:13:00Z</cp:lastPrinted>
  <dcterms:created xsi:type="dcterms:W3CDTF">2023-12-12T12:09:00Z</dcterms:created>
  <dcterms:modified xsi:type="dcterms:W3CDTF">2023-12-12T12:14:00Z</dcterms:modified>
</cp:coreProperties>
</file>